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5"/>
          <w:szCs w:val="25"/>
        </w:rPr>
      </w:pPr>
    </w:p>
    <w:p w:rsidR="00FB7CEB" w:rsidRDefault="00FB7CEB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sz w:val="96"/>
          <w:szCs w:val="96"/>
        </w:rPr>
      </w:pPr>
      <w:r>
        <w:rPr>
          <w:b/>
          <w:bCs/>
          <w:spacing w:val="-1"/>
          <w:sz w:val="96"/>
          <w:szCs w:val="96"/>
        </w:rPr>
        <w:t>Handbook</w:t>
      </w:r>
    </w:p>
    <w:p w:rsidR="00DB3FD6" w:rsidRDefault="00FB7CEB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  <w:sz w:val="96"/>
          <w:szCs w:val="96"/>
        </w:rPr>
      </w:pPr>
      <w:r>
        <w:rPr>
          <w:b/>
          <w:bCs/>
          <w:spacing w:val="-1"/>
          <w:sz w:val="96"/>
          <w:szCs w:val="96"/>
        </w:rPr>
        <w:t>for</w:t>
      </w:r>
      <w:r>
        <w:rPr>
          <w:b/>
          <w:bCs/>
          <w:spacing w:val="22"/>
          <w:sz w:val="96"/>
          <w:szCs w:val="96"/>
        </w:rPr>
        <w:t xml:space="preserve"> </w:t>
      </w:r>
      <w:r>
        <w:rPr>
          <w:b/>
          <w:bCs/>
          <w:spacing w:val="-1"/>
          <w:sz w:val="96"/>
          <w:szCs w:val="96"/>
        </w:rPr>
        <w:t>Clerks</w:t>
      </w:r>
      <w:r>
        <w:rPr>
          <w:b/>
          <w:bCs/>
          <w:sz w:val="96"/>
          <w:szCs w:val="96"/>
        </w:rPr>
        <w:t xml:space="preserve"> of</w:t>
      </w:r>
    </w:p>
    <w:p w:rsidR="00FB7CEB" w:rsidRDefault="00FB7CEB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</w:rPr>
      </w:pPr>
      <w:r>
        <w:rPr>
          <w:b/>
          <w:bCs/>
          <w:spacing w:val="-1"/>
          <w:sz w:val="96"/>
          <w:szCs w:val="96"/>
        </w:rPr>
        <w:t>Session</w:t>
      </w: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</w:rPr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</w:rPr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</w:rPr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</w:rPr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</w:rPr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</w:rPr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</w:rPr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</w:rPr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</w:pPr>
    </w:p>
    <w:p w:rsidR="00E972C2" w:rsidRDefault="00E972C2" w:rsidP="00E972C2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>Compiled by Staff, Office of the Stated Clerk</w:t>
      </w:r>
    </w:p>
    <w:p w:rsidR="00E972C2" w:rsidRDefault="00E972C2" w:rsidP="00E972C2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>Presbyterian Church in America</w:t>
      </w: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</w:pPr>
    </w:p>
    <w:p w:rsidR="00E972C2" w:rsidRDefault="00E972C2" w:rsidP="00535547">
      <w:pPr>
        <w:pStyle w:val="BodyText"/>
        <w:kinsoku w:val="0"/>
        <w:overflowPunct w:val="0"/>
        <w:spacing w:line="276" w:lineRule="auto"/>
        <w:ind w:left="0"/>
        <w:jc w:val="center"/>
      </w:pPr>
    </w:p>
    <w:p w:rsidR="00E972C2" w:rsidRPr="00E972C2" w:rsidRDefault="00EA05B1" w:rsidP="00E972C2">
      <w:pPr>
        <w:pStyle w:val="BodyText"/>
        <w:kinsoku w:val="0"/>
        <w:overflowPunct w:val="0"/>
        <w:spacing w:line="276" w:lineRule="auto"/>
        <w:ind w:left="0"/>
        <w:jc w:val="center"/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25pt;height:85.65pt">
            <v:imagedata r:id="rId8" o:title=""/>
          </v:shape>
        </w:pic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12"/>
          <w:szCs w:val="12"/>
        </w:rPr>
      </w:pPr>
    </w:p>
    <w:p w:rsidR="00F11BC5" w:rsidRDefault="00F11BC5" w:rsidP="00535547">
      <w:pPr>
        <w:pStyle w:val="BodyText"/>
        <w:kinsoku w:val="0"/>
        <w:overflowPunct w:val="0"/>
        <w:spacing w:line="276" w:lineRule="auto"/>
        <w:ind w:left="0"/>
        <w:jc w:val="center"/>
        <w:rPr>
          <w:sz w:val="20"/>
          <w:szCs w:val="20"/>
        </w:rPr>
      </w:pPr>
    </w:p>
    <w:p w:rsidR="00FB7CEB" w:rsidRPr="00535547" w:rsidRDefault="00FB7CEB" w:rsidP="00B76201">
      <w:pPr>
        <w:pStyle w:val="BodyText"/>
        <w:kinsoku w:val="0"/>
        <w:overflowPunct w:val="0"/>
        <w:spacing w:line="276" w:lineRule="auto"/>
        <w:ind w:left="0"/>
        <w:jc w:val="center"/>
        <w:rPr>
          <w:b/>
          <w:bCs/>
        </w:rPr>
      </w:pPr>
      <w:r w:rsidRPr="00535547">
        <w:rPr>
          <w:b/>
          <w:spacing w:val="-1"/>
        </w:rPr>
        <w:t>Foreword</w:t>
      </w:r>
    </w:p>
    <w:p w:rsidR="00FB7CEB" w:rsidRPr="00F11BC5" w:rsidRDefault="00FB7CEB" w:rsidP="00F11BC5">
      <w:pPr>
        <w:pStyle w:val="BodyText"/>
        <w:kinsoku w:val="0"/>
        <w:overflowPunct w:val="0"/>
        <w:spacing w:line="276" w:lineRule="auto"/>
        <w:ind w:left="0"/>
        <w:rPr>
          <w:bCs/>
        </w:rPr>
      </w:pPr>
    </w:p>
    <w:p w:rsidR="00FB7CEB" w:rsidRPr="00F11BC5" w:rsidRDefault="00FB7CEB" w:rsidP="00F11BC5">
      <w:pPr>
        <w:pStyle w:val="BodyText"/>
        <w:kinsoku w:val="0"/>
        <w:overflowPunct w:val="0"/>
        <w:spacing w:line="276" w:lineRule="auto"/>
        <w:ind w:left="0"/>
        <w:rPr>
          <w:bCs/>
        </w:rPr>
      </w:pPr>
    </w:p>
    <w:p w:rsidR="00FB7CEB" w:rsidRDefault="00FB7CEB" w:rsidP="006C37E3">
      <w:pPr>
        <w:pStyle w:val="BodyText"/>
        <w:kinsoku w:val="0"/>
        <w:overflowPunct w:val="0"/>
        <w:spacing w:line="276" w:lineRule="auto"/>
        <w:ind w:left="0" w:right="115"/>
        <w:jc w:val="both"/>
      </w:pPr>
      <w:r>
        <w:rPr>
          <w:spacing w:val="-1"/>
        </w:rPr>
        <w:t>Welcome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 w:rsidR="00880430">
        <w:rPr>
          <w:spacing w:val="-1"/>
        </w:rPr>
        <w:t>o</w:t>
      </w:r>
      <w:r>
        <w:rPr>
          <w:spacing w:val="-1"/>
        </w:rPr>
        <w:t>ffice</w:t>
      </w:r>
      <w:r>
        <w:rPr>
          <w:spacing w:val="1"/>
        </w:rPr>
        <w:t xml:space="preserve"> of </w:t>
      </w:r>
      <w:r>
        <w:t>the</w:t>
      </w:r>
      <w:r>
        <w:rPr>
          <w:spacing w:val="1"/>
        </w:rPr>
        <w:t xml:space="preserve"> </w:t>
      </w:r>
      <w:r>
        <w:t>Clerk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Session.</w:t>
      </w:r>
      <w:r>
        <w:rPr>
          <w:spacing w:val="7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rPr>
          <w:spacing w:val="-1"/>
        </w:rPr>
        <w:t>have</w:t>
      </w:r>
      <w:r>
        <w:rPr>
          <w:spacing w:val="3"/>
        </w:rPr>
        <w:t xml:space="preserve"> </w:t>
      </w:r>
      <w:r>
        <w:rPr>
          <w:spacing w:val="-1"/>
        </w:rPr>
        <w:t>joined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rPr>
          <w:spacing w:val="4"/>
        </w:rPr>
        <w:t xml:space="preserve"> </w:t>
      </w:r>
      <w:r>
        <w:t>important</w:t>
      </w:r>
      <w:r>
        <w:rPr>
          <w:spacing w:val="5"/>
        </w:rPr>
        <w:t xml:space="preserve"> </w:t>
      </w:r>
      <w:r>
        <w:rPr>
          <w:spacing w:val="-1"/>
        </w:rPr>
        <w:t>group</w:t>
      </w:r>
      <w:r>
        <w:rPr>
          <w:spacing w:val="2"/>
        </w:rPr>
        <w:t xml:space="preserve"> </w:t>
      </w:r>
      <w:r>
        <w:rPr>
          <w:spacing w:val="1"/>
        </w:rPr>
        <w:t xml:space="preserve">of </w:t>
      </w:r>
      <w:r>
        <w:rPr>
          <w:spacing w:val="-1"/>
        </w:rPr>
        <w:t>Elders</w:t>
      </w:r>
      <w:r>
        <w:rPr>
          <w:spacing w:val="2"/>
        </w:rPr>
        <w:t xml:space="preserve"> </w:t>
      </w:r>
      <w:r>
        <w:t>in</w:t>
      </w:r>
      <w:r>
        <w:rPr>
          <w:spacing w:val="6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Presbyterian</w:t>
      </w:r>
      <w:r>
        <w:rPr>
          <w:spacing w:val="9"/>
        </w:rPr>
        <w:t xml:space="preserve"> </w:t>
      </w:r>
      <w:r>
        <w:rPr>
          <w:spacing w:val="-1"/>
        </w:rPr>
        <w:t>Church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America.</w:t>
      </w:r>
      <w:r>
        <w:rPr>
          <w:spacing w:val="19"/>
        </w:rPr>
        <w:t xml:space="preserve"> </w:t>
      </w:r>
      <w:r>
        <w:rPr>
          <w:spacing w:val="-1"/>
        </w:rPr>
        <w:t>As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Clerk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Session,</w:t>
      </w:r>
      <w:r>
        <w:rPr>
          <w:spacing w:val="9"/>
        </w:rPr>
        <w:t xml:space="preserve"> </w:t>
      </w:r>
      <w:r>
        <w:rPr>
          <w:spacing w:val="-3"/>
        </w:rPr>
        <w:t>you</w:t>
      </w:r>
      <w:r>
        <w:rPr>
          <w:spacing w:val="9"/>
        </w:rPr>
        <w:t xml:space="preserve"> </w:t>
      </w:r>
      <w:r>
        <w:t>hold</w:t>
      </w:r>
      <w:r>
        <w:rPr>
          <w:spacing w:val="9"/>
        </w:rPr>
        <w:t xml:space="preserve"> </w:t>
      </w:r>
      <w:r>
        <w:t>an</w:t>
      </w:r>
      <w:r>
        <w:rPr>
          <w:spacing w:val="9"/>
        </w:rPr>
        <w:t xml:space="preserve"> </w:t>
      </w:r>
      <w:r>
        <w:rPr>
          <w:spacing w:val="-1"/>
        </w:rPr>
        <w:t>important</w:t>
      </w:r>
      <w:r>
        <w:rPr>
          <w:spacing w:val="10"/>
        </w:rPr>
        <w:t xml:space="preserve"> </w:t>
      </w:r>
      <w:r>
        <w:rPr>
          <w:spacing w:val="-1"/>
        </w:rPr>
        <w:t>position</w:t>
      </w:r>
      <w:r>
        <w:rPr>
          <w:spacing w:val="7"/>
        </w:rPr>
        <w:t xml:space="preserve"> </w:t>
      </w:r>
      <w:r>
        <w:t>in</w:t>
      </w:r>
      <w:r>
        <w:rPr>
          <w:spacing w:val="75"/>
        </w:rPr>
        <w:t xml:space="preserve"> </w:t>
      </w:r>
      <w:r>
        <w:rPr>
          <w:spacing w:val="-1"/>
        </w:rPr>
        <w:t>your</w:t>
      </w:r>
      <w:r>
        <w:rPr>
          <w:spacing w:val="4"/>
        </w:rPr>
        <w:t xml:space="preserve"> </w:t>
      </w:r>
      <w:r>
        <w:rPr>
          <w:spacing w:val="-1"/>
        </w:rPr>
        <w:t>church</w:t>
      </w:r>
      <w:r>
        <w:rPr>
          <w:spacing w:val="4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strive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maintain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peace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purity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church.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records</w:t>
      </w:r>
      <w:r>
        <w:rPr>
          <w:spacing w:val="9"/>
        </w:rPr>
        <w:t xml:space="preserve"> </w:t>
      </w:r>
      <w:r>
        <w:rPr>
          <w:spacing w:val="-2"/>
        </w:rPr>
        <w:t>you</w:t>
      </w:r>
      <w:r>
        <w:rPr>
          <w:spacing w:val="4"/>
        </w:rPr>
        <w:t xml:space="preserve"> </w:t>
      </w:r>
      <w:r>
        <w:rPr>
          <w:spacing w:val="-1"/>
        </w:rPr>
        <w:t>keep</w:t>
      </w:r>
      <w:r>
        <w:rPr>
          <w:spacing w:val="75"/>
        </w:rPr>
        <w:t xml:space="preserve"> </w:t>
      </w:r>
      <w:r>
        <w:rPr>
          <w:spacing w:val="-1"/>
        </w:rPr>
        <w:t>will</w:t>
      </w:r>
      <w:r>
        <w:rPr>
          <w:spacing w:val="48"/>
        </w:rPr>
        <w:t xml:space="preserve"> </w:t>
      </w:r>
      <w:r>
        <w:rPr>
          <w:spacing w:val="-1"/>
        </w:rPr>
        <w:t>provide</w:t>
      </w:r>
      <w:r>
        <w:rPr>
          <w:spacing w:val="47"/>
        </w:rPr>
        <w:t xml:space="preserve"> </w:t>
      </w:r>
      <w:r>
        <w:rPr>
          <w:spacing w:val="-1"/>
        </w:rPr>
        <w:t>an</w:t>
      </w:r>
      <w:r>
        <w:rPr>
          <w:spacing w:val="50"/>
        </w:rPr>
        <w:t xml:space="preserve"> </w:t>
      </w:r>
      <w:r>
        <w:rPr>
          <w:spacing w:val="-1"/>
        </w:rPr>
        <w:t>accurate</w:t>
      </w:r>
      <w:r>
        <w:rPr>
          <w:spacing w:val="47"/>
        </w:rPr>
        <w:t xml:space="preserve"> </w:t>
      </w:r>
      <w:r>
        <w:rPr>
          <w:spacing w:val="-1"/>
        </w:rPr>
        <w:t>account</w:t>
      </w:r>
      <w:r>
        <w:rPr>
          <w:spacing w:val="48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actions</w:t>
      </w:r>
      <w:r>
        <w:rPr>
          <w:spacing w:val="48"/>
        </w:rPr>
        <w:t xml:space="preserve"> </w:t>
      </w:r>
      <w:r>
        <w:t>of</w:t>
      </w:r>
      <w:r>
        <w:rPr>
          <w:spacing w:val="52"/>
        </w:rPr>
        <w:t xml:space="preserve"> </w:t>
      </w:r>
      <w:r>
        <w:rPr>
          <w:spacing w:val="-2"/>
        </w:rPr>
        <w:t>your</w:t>
      </w:r>
      <w:r>
        <w:rPr>
          <w:spacing w:val="47"/>
        </w:rPr>
        <w:t xml:space="preserve"> </w:t>
      </w:r>
      <w:r>
        <w:rPr>
          <w:spacing w:val="-1"/>
        </w:rPr>
        <w:t>Session</w:t>
      </w:r>
      <w:r>
        <w:rPr>
          <w:spacing w:val="48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rPr>
          <w:spacing w:val="-1"/>
        </w:rPr>
        <w:t>maintaining</w:t>
      </w:r>
      <w:r>
        <w:rPr>
          <w:spacing w:val="45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spiritual</w:t>
      </w:r>
      <w:r>
        <w:rPr>
          <w:spacing w:val="97"/>
        </w:rPr>
        <w:t xml:space="preserve"> </w:t>
      </w:r>
      <w:r>
        <w:rPr>
          <w:spacing w:val="-1"/>
        </w:rPr>
        <w:t>government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Church.</w:t>
      </w:r>
    </w:p>
    <w:p w:rsidR="006C37E3" w:rsidRDefault="006C37E3" w:rsidP="006C37E3">
      <w:pPr>
        <w:pStyle w:val="BodyText"/>
        <w:kinsoku w:val="0"/>
        <w:overflowPunct w:val="0"/>
        <w:spacing w:line="276" w:lineRule="auto"/>
        <w:ind w:left="0" w:right="115"/>
        <w:jc w:val="both"/>
        <w:rPr>
          <w:spacing w:val="-1"/>
        </w:rPr>
      </w:pPr>
    </w:p>
    <w:p w:rsidR="00FB7CEB" w:rsidRDefault="00FB7CEB" w:rsidP="006C37E3">
      <w:pPr>
        <w:pStyle w:val="BodyText"/>
        <w:kinsoku w:val="0"/>
        <w:overflowPunct w:val="0"/>
        <w:spacing w:line="276" w:lineRule="auto"/>
        <w:ind w:left="0" w:right="115"/>
        <w:jc w:val="both"/>
      </w:pPr>
      <w:r>
        <w:rPr>
          <w:spacing w:val="-1"/>
        </w:rPr>
        <w:t>As</w:t>
      </w:r>
      <w:r>
        <w:rPr>
          <w:spacing w:val="31"/>
        </w:rPr>
        <w:t xml:space="preserve"> </w:t>
      </w:r>
      <w:r>
        <w:rPr>
          <w:spacing w:val="-1"/>
        </w:rPr>
        <w:t>clerk,</w:t>
      </w:r>
      <w:r>
        <w:rPr>
          <w:spacing w:val="38"/>
        </w:rPr>
        <w:t xml:space="preserve"> </w:t>
      </w:r>
      <w:r>
        <w:rPr>
          <w:spacing w:val="-2"/>
        </w:rPr>
        <w:t>you</w:t>
      </w:r>
      <w:r>
        <w:rPr>
          <w:spacing w:val="31"/>
        </w:rPr>
        <w:t xml:space="preserve"> </w:t>
      </w:r>
      <w:r>
        <w:rPr>
          <w:spacing w:val="-1"/>
        </w:rPr>
        <w:t>will</w:t>
      </w:r>
      <w:r>
        <w:rPr>
          <w:spacing w:val="31"/>
        </w:rPr>
        <w:t xml:space="preserve"> </w:t>
      </w:r>
      <w:r>
        <w:t>record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history</w:t>
      </w:r>
      <w:r>
        <w:rPr>
          <w:spacing w:val="2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your</w:t>
      </w:r>
      <w:r>
        <w:rPr>
          <w:spacing w:val="30"/>
        </w:rPr>
        <w:t xml:space="preserve"> </w:t>
      </w:r>
      <w:r>
        <w:rPr>
          <w:spacing w:val="-1"/>
        </w:rPr>
        <w:t>church</w:t>
      </w:r>
      <w:r>
        <w:rPr>
          <w:spacing w:val="31"/>
        </w:rPr>
        <w:t xml:space="preserve"> </w:t>
      </w:r>
      <w:r>
        <w:rPr>
          <w:spacing w:val="-1"/>
        </w:rPr>
        <w:t>as</w:t>
      </w:r>
      <w:r>
        <w:rPr>
          <w:spacing w:val="38"/>
        </w:rPr>
        <w:t xml:space="preserve"> </w:t>
      </w:r>
      <w:r>
        <w:rPr>
          <w:spacing w:val="-2"/>
        </w:rPr>
        <w:t>you</w:t>
      </w:r>
      <w:r>
        <w:rPr>
          <w:spacing w:val="31"/>
        </w:rPr>
        <w:t xml:space="preserve"> </w:t>
      </w:r>
      <w:r>
        <w:rPr>
          <w:spacing w:val="-1"/>
        </w:rPr>
        <w:t>write</w:t>
      </w:r>
      <w:r>
        <w:rPr>
          <w:spacing w:val="32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Session</w:t>
      </w:r>
      <w:r>
        <w:rPr>
          <w:spacing w:val="31"/>
        </w:rPr>
        <w:t xml:space="preserve"> </w:t>
      </w:r>
      <w:r>
        <w:rPr>
          <w:spacing w:val="-1"/>
        </w:rPr>
        <w:t>minutes.</w:t>
      </w:r>
      <w:r>
        <w:rPr>
          <w:spacing w:val="2"/>
        </w:rPr>
        <w:t xml:space="preserve"> </w:t>
      </w:r>
      <w:r>
        <w:rPr>
          <w:spacing w:val="-1"/>
        </w:rPr>
        <w:t>Your</w:t>
      </w:r>
      <w:r>
        <w:rPr>
          <w:spacing w:val="71"/>
        </w:rPr>
        <w:t xml:space="preserve"> </w:t>
      </w:r>
      <w:r>
        <w:rPr>
          <w:spacing w:val="-1"/>
        </w:rPr>
        <w:t>minutes</w:t>
      </w:r>
      <w:r>
        <w:rPr>
          <w:spacing w:val="2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enable</w:t>
      </w:r>
      <w:r>
        <w:rPr>
          <w:spacing w:val="1"/>
        </w:rPr>
        <w:t xml:space="preserve"> </w:t>
      </w:r>
      <w:r>
        <w:rPr>
          <w:spacing w:val="-1"/>
        </w:rPr>
        <w:t>future</w:t>
      </w:r>
      <w:r>
        <w:rPr>
          <w:spacing w:val="1"/>
        </w:rPr>
        <w:t xml:space="preserve"> </w:t>
      </w:r>
      <w:r>
        <w:rPr>
          <w:spacing w:val="-1"/>
        </w:rPr>
        <w:t>generations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learn</w:t>
      </w:r>
      <w:r>
        <w:rPr>
          <w:spacing w:val="2"/>
        </w:rPr>
        <w:t xml:space="preserve"> </w:t>
      </w:r>
      <w:r>
        <w:t>what</w:t>
      </w:r>
      <w:r>
        <w:rPr>
          <w:spacing w:val="5"/>
        </w:rPr>
        <w:t xml:space="preserve"> </w:t>
      </w:r>
      <w:r>
        <w:rPr>
          <w:spacing w:val="-2"/>
        </w:rPr>
        <w:t>your</w:t>
      </w:r>
      <w:r>
        <w:rPr>
          <w:spacing w:val="4"/>
        </w:rPr>
        <w:t xml:space="preserve"> </w:t>
      </w:r>
      <w:r>
        <w:rPr>
          <w:spacing w:val="-1"/>
        </w:rPr>
        <w:t>church</w:t>
      </w:r>
      <w:r>
        <w:rPr>
          <w:spacing w:val="2"/>
        </w:rPr>
        <w:t xml:space="preserve"> </w:t>
      </w:r>
      <w:r>
        <w:t>did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carry out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motto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Presbyterian</w:t>
      </w:r>
      <w:r>
        <w:rPr>
          <w:spacing w:val="43"/>
        </w:rPr>
        <w:t xml:space="preserve"> </w:t>
      </w:r>
      <w:r>
        <w:rPr>
          <w:spacing w:val="-1"/>
        </w:rPr>
        <w:t>Church</w:t>
      </w:r>
      <w:r>
        <w:rPr>
          <w:spacing w:val="43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rPr>
          <w:spacing w:val="-1"/>
        </w:rPr>
        <w:t>America:</w:t>
      </w:r>
      <w:r>
        <w:rPr>
          <w:spacing w:val="43"/>
        </w:rPr>
        <w:t xml:space="preserve"> </w:t>
      </w:r>
      <w:r>
        <w:rPr>
          <w:i/>
          <w:iCs/>
          <w:spacing w:val="-1"/>
        </w:rPr>
        <w:t>Faithful</w:t>
      </w:r>
      <w:r>
        <w:rPr>
          <w:i/>
          <w:iCs/>
          <w:spacing w:val="43"/>
        </w:rPr>
        <w:t xml:space="preserve"> </w:t>
      </w:r>
      <w:r>
        <w:rPr>
          <w:i/>
          <w:iCs/>
        </w:rPr>
        <w:t>to</w:t>
      </w:r>
      <w:r>
        <w:rPr>
          <w:i/>
          <w:iCs/>
          <w:spacing w:val="43"/>
        </w:rPr>
        <w:t xml:space="preserve"> </w:t>
      </w:r>
      <w:r>
        <w:rPr>
          <w:i/>
          <w:iCs/>
        </w:rPr>
        <w:t>the</w:t>
      </w:r>
      <w:r>
        <w:rPr>
          <w:i/>
          <w:iCs/>
          <w:spacing w:val="39"/>
        </w:rPr>
        <w:t xml:space="preserve"> </w:t>
      </w:r>
      <w:r>
        <w:rPr>
          <w:i/>
          <w:iCs/>
          <w:spacing w:val="-1"/>
        </w:rPr>
        <w:t>Scriptures,</w:t>
      </w:r>
      <w:r>
        <w:rPr>
          <w:i/>
          <w:iCs/>
          <w:spacing w:val="43"/>
        </w:rPr>
        <w:t xml:space="preserve"> </w:t>
      </w:r>
      <w:r>
        <w:rPr>
          <w:i/>
          <w:iCs/>
        </w:rPr>
        <w:t>True</w:t>
      </w:r>
      <w:r>
        <w:rPr>
          <w:i/>
          <w:iCs/>
          <w:spacing w:val="42"/>
        </w:rPr>
        <w:t xml:space="preserve"> </w:t>
      </w:r>
      <w:r>
        <w:rPr>
          <w:i/>
          <w:iCs/>
        </w:rPr>
        <w:t>to</w:t>
      </w:r>
      <w:r>
        <w:rPr>
          <w:i/>
          <w:iCs/>
          <w:spacing w:val="40"/>
        </w:rPr>
        <w:t xml:space="preserve"> </w:t>
      </w:r>
      <w:r>
        <w:rPr>
          <w:i/>
          <w:iCs/>
        </w:rPr>
        <w:t>the</w:t>
      </w:r>
      <w:r>
        <w:rPr>
          <w:i/>
          <w:iCs/>
          <w:spacing w:val="39"/>
        </w:rPr>
        <w:t xml:space="preserve"> </w:t>
      </w:r>
      <w:r>
        <w:rPr>
          <w:i/>
          <w:iCs/>
          <w:spacing w:val="-1"/>
        </w:rPr>
        <w:t>Reformed</w:t>
      </w:r>
      <w:r>
        <w:rPr>
          <w:i/>
          <w:iCs/>
          <w:spacing w:val="43"/>
        </w:rPr>
        <w:t xml:space="preserve"> </w:t>
      </w:r>
      <w:r>
        <w:rPr>
          <w:i/>
          <w:iCs/>
          <w:spacing w:val="-1"/>
        </w:rPr>
        <w:t>Faith</w:t>
      </w:r>
      <w:r w:rsidR="00880430">
        <w:rPr>
          <w:i/>
          <w:iCs/>
          <w:spacing w:val="-1"/>
        </w:rPr>
        <w:t>,</w:t>
      </w:r>
      <w:r>
        <w:rPr>
          <w:i/>
          <w:iCs/>
          <w:spacing w:val="43"/>
        </w:rPr>
        <w:t xml:space="preserve"> </w:t>
      </w:r>
      <w:r>
        <w:rPr>
          <w:i/>
          <w:iCs/>
        </w:rPr>
        <w:t>and</w:t>
      </w:r>
      <w:r>
        <w:rPr>
          <w:i/>
          <w:iCs/>
          <w:spacing w:val="75"/>
        </w:rPr>
        <w:t xml:space="preserve"> </w:t>
      </w:r>
      <w:r>
        <w:rPr>
          <w:i/>
          <w:iCs/>
          <w:spacing w:val="-1"/>
        </w:rPr>
        <w:t>Obedient</w:t>
      </w:r>
      <w:r>
        <w:rPr>
          <w:i/>
          <w:iCs/>
        </w:rPr>
        <w:t xml:space="preserve"> to the</w:t>
      </w:r>
      <w:r>
        <w:rPr>
          <w:i/>
          <w:iCs/>
          <w:spacing w:val="-1"/>
        </w:rPr>
        <w:t xml:space="preserve"> Great</w:t>
      </w:r>
      <w:r>
        <w:rPr>
          <w:i/>
          <w:iCs/>
        </w:rPr>
        <w:t xml:space="preserve"> Commission.</w:t>
      </w:r>
    </w:p>
    <w:p w:rsidR="006C37E3" w:rsidRDefault="006C37E3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DE147A" w:rsidRDefault="00FB7CEB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  <w:r>
        <w:rPr>
          <w:spacing w:val="-1"/>
        </w:rPr>
        <w:t>This</w:t>
      </w:r>
      <w:r>
        <w:rPr>
          <w:spacing w:val="12"/>
        </w:rPr>
        <w:t xml:space="preserve"> </w:t>
      </w:r>
      <w:r>
        <w:rPr>
          <w:spacing w:val="-1"/>
        </w:rPr>
        <w:t>handbook</w:t>
      </w:r>
      <w:r>
        <w:rPr>
          <w:spacing w:val="12"/>
        </w:rPr>
        <w:t xml:space="preserve"> </w:t>
      </w:r>
      <w:r>
        <w:rPr>
          <w:spacing w:val="-1"/>
        </w:rPr>
        <w:t>has</w:t>
      </w:r>
      <w:r>
        <w:rPr>
          <w:spacing w:val="12"/>
        </w:rPr>
        <w:t xml:space="preserve"> </w:t>
      </w:r>
      <w:r>
        <w:rPr>
          <w:spacing w:val="-1"/>
        </w:rPr>
        <w:t>been</w:t>
      </w:r>
      <w:r>
        <w:rPr>
          <w:spacing w:val="12"/>
        </w:rPr>
        <w:t xml:space="preserve"> </w:t>
      </w:r>
      <w:r>
        <w:rPr>
          <w:spacing w:val="-1"/>
        </w:rPr>
        <w:t>prepared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assist</w:t>
      </w:r>
      <w:r>
        <w:rPr>
          <w:spacing w:val="14"/>
        </w:rPr>
        <w:t xml:space="preserve"> </w:t>
      </w:r>
      <w:r>
        <w:rPr>
          <w:spacing w:val="-3"/>
        </w:rPr>
        <w:t>you</w:t>
      </w:r>
      <w:r>
        <w:rPr>
          <w:spacing w:val="12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keeping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Presbyterian</w:t>
      </w:r>
      <w:r>
        <w:rPr>
          <w:spacing w:val="14"/>
        </w:rPr>
        <w:t xml:space="preserve"> </w:t>
      </w:r>
      <w:r>
        <w:rPr>
          <w:spacing w:val="-1"/>
        </w:rPr>
        <w:t>tradition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doing</w:t>
      </w:r>
      <w:r>
        <w:rPr>
          <w:spacing w:val="9"/>
        </w:rPr>
        <w:t xml:space="preserve"> </w:t>
      </w:r>
      <w:r>
        <w:rPr>
          <w:spacing w:val="-1"/>
        </w:rPr>
        <w:t>all</w:t>
      </w:r>
      <w:r>
        <w:rPr>
          <w:spacing w:val="81"/>
        </w:rPr>
        <w:t xml:space="preserve"> </w:t>
      </w:r>
      <w:r>
        <w:rPr>
          <w:spacing w:val="-1"/>
        </w:rPr>
        <w:t>things</w:t>
      </w:r>
      <w:r>
        <w:rPr>
          <w:spacing w:val="21"/>
        </w:rPr>
        <w:t xml:space="preserve"> </w:t>
      </w:r>
      <w:r>
        <w:t>“decently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order.”</w:t>
      </w:r>
      <w:r>
        <w:rPr>
          <w:spacing w:val="47"/>
        </w:rPr>
        <w:t xml:space="preserve"> </w:t>
      </w:r>
      <w:r>
        <w:rPr>
          <w:spacing w:val="-2"/>
        </w:rPr>
        <w:t>It</w:t>
      </w:r>
      <w:r>
        <w:rPr>
          <w:spacing w:val="22"/>
        </w:rPr>
        <w:t xml:space="preserve"> </w:t>
      </w:r>
      <w:r>
        <w:rPr>
          <w:spacing w:val="-1"/>
        </w:rPr>
        <w:t>contains</w:t>
      </w:r>
      <w:r>
        <w:rPr>
          <w:spacing w:val="21"/>
        </w:rPr>
        <w:t xml:space="preserve"> </w:t>
      </w:r>
      <w:r>
        <w:t>basic</w:t>
      </w:r>
      <w:r>
        <w:rPr>
          <w:spacing w:val="23"/>
        </w:rPr>
        <w:t xml:space="preserve"> </w:t>
      </w:r>
      <w:r>
        <w:rPr>
          <w:spacing w:val="-1"/>
        </w:rPr>
        <w:t>information</w:t>
      </w:r>
      <w:r>
        <w:rPr>
          <w:spacing w:val="21"/>
        </w:rPr>
        <w:t xml:space="preserve"> </w:t>
      </w:r>
      <w:r>
        <w:rPr>
          <w:spacing w:val="-1"/>
        </w:rPr>
        <w:t>about</w:t>
      </w:r>
      <w:r>
        <w:rPr>
          <w:spacing w:val="22"/>
        </w:rPr>
        <w:t xml:space="preserve"> </w:t>
      </w:r>
      <w:r w:rsidR="00B924AF">
        <w:t>your</w:t>
      </w:r>
      <w:r>
        <w:rPr>
          <w:spacing w:val="20"/>
        </w:rPr>
        <w:t xml:space="preserve"> </w:t>
      </w:r>
      <w:r w:rsidR="00880430">
        <w:t>tasks</w:t>
      </w:r>
      <w:r w:rsidR="00DE147A">
        <w:t>, along with</w:t>
      </w:r>
      <w:r>
        <w:rPr>
          <w:spacing w:val="21"/>
        </w:rPr>
        <w:t xml:space="preserve"> </w:t>
      </w:r>
      <w:r w:rsidR="00B924AF">
        <w:rPr>
          <w:spacing w:val="-1"/>
        </w:rPr>
        <w:t>examples</w:t>
      </w:r>
      <w:r w:rsidR="00DE147A">
        <w:rPr>
          <w:spacing w:val="-1"/>
        </w:rPr>
        <w:t xml:space="preserve"> to ai</w:t>
      </w:r>
      <w:r w:rsidR="00880430">
        <w:rPr>
          <w:spacing w:val="-1"/>
        </w:rPr>
        <w:t>d you in carrying out your work</w:t>
      </w:r>
      <w:r w:rsidR="00DE147A">
        <w:rPr>
          <w:spacing w:val="-1"/>
        </w:rPr>
        <w:t>.</w:t>
      </w:r>
      <w:r>
        <w:rPr>
          <w:spacing w:val="45"/>
        </w:rPr>
        <w:t xml:space="preserve"> </w:t>
      </w:r>
    </w:p>
    <w:p w:rsidR="00544279" w:rsidRDefault="00544279" w:rsidP="00544279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544279" w:rsidRDefault="00DE147A" w:rsidP="00544279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  <w:r>
        <w:rPr>
          <w:spacing w:val="-1"/>
        </w:rPr>
        <w:t xml:space="preserve">The Handbook does not have constitutional authority, but it does point you to </w:t>
      </w:r>
      <w:r w:rsidR="00544279">
        <w:rPr>
          <w:spacing w:val="-1"/>
        </w:rPr>
        <w:t xml:space="preserve">sections of the </w:t>
      </w:r>
      <w:r w:rsidR="00544279" w:rsidRPr="00535547">
        <w:rPr>
          <w:i/>
        </w:rPr>
        <w:t>The</w:t>
      </w:r>
      <w:r w:rsidR="00544279">
        <w:rPr>
          <w:spacing w:val="39"/>
        </w:rPr>
        <w:t xml:space="preserve"> </w:t>
      </w:r>
      <w:r w:rsidR="00544279">
        <w:rPr>
          <w:i/>
          <w:iCs/>
          <w:spacing w:val="-1"/>
        </w:rPr>
        <w:t>Book</w:t>
      </w:r>
      <w:r w:rsidR="00544279">
        <w:rPr>
          <w:i/>
          <w:iCs/>
          <w:spacing w:val="39"/>
        </w:rPr>
        <w:t xml:space="preserve"> </w:t>
      </w:r>
      <w:r w:rsidR="00544279">
        <w:rPr>
          <w:i/>
          <w:iCs/>
        </w:rPr>
        <w:t>of</w:t>
      </w:r>
      <w:r w:rsidR="00544279">
        <w:rPr>
          <w:i/>
          <w:iCs/>
          <w:spacing w:val="41"/>
        </w:rPr>
        <w:t xml:space="preserve"> </w:t>
      </w:r>
      <w:r w:rsidR="00544279">
        <w:rPr>
          <w:i/>
          <w:iCs/>
          <w:spacing w:val="-1"/>
        </w:rPr>
        <w:t>Church</w:t>
      </w:r>
      <w:r w:rsidR="00544279">
        <w:rPr>
          <w:i/>
          <w:iCs/>
          <w:spacing w:val="40"/>
        </w:rPr>
        <w:t xml:space="preserve"> </w:t>
      </w:r>
      <w:r w:rsidR="00544279">
        <w:rPr>
          <w:i/>
          <w:iCs/>
        </w:rPr>
        <w:t>Order (BCO)</w:t>
      </w:r>
      <w:r w:rsidR="00544279">
        <w:rPr>
          <w:spacing w:val="-1"/>
        </w:rPr>
        <w:t xml:space="preserve"> that are relevant to your duties.</w:t>
      </w:r>
      <w:r w:rsidR="00544279" w:rsidRPr="00544279">
        <w:rPr>
          <w:spacing w:val="-2"/>
        </w:rPr>
        <w:t xml:space="preserve"> </w:t>
      </w:r>
      <w:r w:rsidR="00544279">
        <w:rPr>
          <w:spacing w:val="-2"/>
        </w:rPr>
        <w:t>M</w:t>
      </w:r>
      <w:r w:rsidR="00544279">
        <w:rPr>
          <w:spacing w:val="-1"/>
        </w:rPr>
        <w:t>aterial</w:t>
      </w:r>
      <w:r w:rsidR="00544279">
        <w:rPr>
          <w:spacing w:val="41"/>
        </w:rPr>
        <w:t xml:space="preserve"> </w:t>
      </w:r>
      <w:r w:rsidR="00544279" w:rsidRPr="00DE147A">
        <w:t>has</w:t>
      </w:r>
      <w:r w:rsidR="00544279">
        <w:rPr>
          <w:spacing w:val="41"/>
        </w:rPr>
        <w:t xml:space="preserve"> </w:t>
      </w:r>
      <w:r w:rsidR="00544279" w:rsidRPr="00DE147A">
        <w:t>been drawn from</w:t>
      </w:r>
      <w:r w:rsidR="00544279">
        <w:rPr>
          <w:spacing w:val="40"/>
        </w:rPr>
        <w:t xml:space="preserve"> </w:t>
      </w:r>
      <w:r w:rsidR="00336845">
        <w:rPr>
          <w:i/>
          <w:iCs/>
        </w:rPr>
        <w:t>BC</w:t>
      </w:r>
      <w:r w:rsidR="00F860D0">
        <w:rPr>
          <w:i/>
          <w:iCs/>
        </w:rPr>
        <w:t>O</w:t>
      </w:r>
      <w:r w:rsidR="00544279">
        <w:t>,</w:t>
      </w:r>
      <w:r w:rsidR="00544279">
        <w:rPr>
          <w:spacing w:val="40"/>
        </w:rPr>
        <w:t xml:space="preserve"> </w:t>
      </w:r>
      <w:r w:rsidR="00544279">
        <w:t>the</w:t>
      </w:r>
      <w:r w:rsidR="00544279">
        <w:rPr>
          <w:spacing w:val="39"/>
        </w:rPr>
        <w:t xml:space="preserve"> </w:t>
      </w:r>
      <w:r w:rsidR="00544279">
        <w:rPr>
          <w:spacing w:val="-1"/>
        </w:rPr>
        <w:t>Handbook</w:t>
      </w:r>
      <w:r w:rsidR="00544279">
        <w:rPr>
          <w:spacing w:val="43"/>
        </w:rPr>
        <w:t xml:space="preserve"> </w:t>
      </w:r>
      <w:r w:rsidR="00544279">
        <w:rPr>
          <w:spacing w:val="-1"/>
        </w:rPr>
        <w:t>for</w:t>
      </w:r>
      <w:r w:rsidR="00544279">
        <w:rPr>
          <w:spacing w:val="73"/>
        </w:rPr>
        <w:t xml:space="preserve"> </w:t>
      </w:r>
      <w:r w:rsidR="00544279">
        <w:t>Presbytery</w:t>
      </w:r>
      <w:r w:rsidR="00544279">
        <w:rPr>
          <w:spacing w:val="-5"/>
        </w:rPr>
        <w:t xml:space="preserve"> </w:t>
      </w:r>
      <w:r w:rsidR="00544279">
        <w:rPr>
          <w:spacing w:val="-1"/>
        </w:rPr>
        <w:t>Clerks,</w:t>
      </w:r>
      <w:r w:rsidR="00544279">
        <w:t xml:space="preserve"> </w:t>
      </w:r>
      <w:r w:rsidR="00544279">
        <w:rPr>
          <w:spacing w:val="-1"/>
        </w:rPr>
        <w:t>and</w:t>
      </w:r>
      <w:r w:rsidR="00544279">
        <w:t xml:space="preserve"> handbooks </w:t>
      </w:r>
      <w:r w:rsidR="00544279">
        <w:rPr>
          <w:spacing w:val="-1"/>
        </w:rPr>
        <w:t>from</w:t>
      </w:r>
      <w:r w:rsidR="00544279">
        <w:t xml:space="preserve"> </w:t>
      </w:r>
      <w:r w:rsidR="00544279">
        <w:rPr>
          <w:spacing w:val="-1"/>
        </w:rPr>
        <w:t>other Presbyterian</w:t>
      </w:r>
      <w:r w:rsidR="00544279">
        <w:t xml:space="preserve"> </w:t>
      </w:r>
      <w:r w:rsidR="00544279">
        <w:rPr>
          <w:spacing w:val="-1"/>
        </w:rPr>
        <w:t>and</w:t>
      </w:r>
      <w:r w:rsidR="00544279">
        <w:t xml:space="preserve"> </w:t>
      </w:r>
      <w:r w:rsidR="00544279">
        <w:rPr>
          <w:spacing w:val="-1"/>
        </w:rPr>
        <w:t>Reformed</w:t>
      </w:r>
      <w:r w:rsidR="00544279">
        <w:rPr>
          <w:spacing w:val="2"/>
        </w:rPr>
        <w:t xml:space="preserve"> </w:t>
      </w:r>
      <w:r w:rsidR="00544279">
        <w:rPr>
          <w:spacing w:val="-1"/>
        </w:rPr>
        <w:t>denominations.</w:t>
      </w:r>
    </w:p>
    <w:p w:rsidR="00B924AF" w:rsidRDefault="00B924AF" w:rsidP="00544279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B924AF" w:rsidRDefault="00B924AF" w:rsidP="00544279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  <w:r>
        <w:rPr>
          <w:spacing w:val="-1"/>
        </w:rPr>
        <w:t>Please don’t hesitate to call us at the Office of the Stated Clerk if you have questions.  We are here to help!</w:t>
      </w:r>
    </w:p>
    <w:p w:rsidR="00DE147A" w:rsidRDefault="00DE147A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A927BF" w:rsidRDefault="00A927BF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DE147A" w:rsidRDefault="00DE147A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DE147A" w:rsidRDefault="00DE147A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DE147A" w:rsidRDefault="00DE147A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DE147A" w:rsidRDefault="00DE147A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DE147A" w:rsidRDefault="00DE147A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DE147A" w:rsidRDefault="00DE147A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DE147A" w:rsidRDefault="00DE147A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DE147A" w:rsidRDefault="00DE147A" w:rsidP="006C37E3">
      <w:pPr>
        <w:pStyle w:val="BodyText"/>
        <w:kinsoku w:val="0"/>
        <w:overflowPunct w:val="0"/>
        <w:spacing w:line="276" w:lineRule="auto"/>
        <w:ind w:left="0" w:right="116"/>
        <w:jc w:val="both"/>
        <w:rPr>
          <w:spacing w:val="-1"/>
        </w:rPr>
      </w:pPr>
    </w:p>
    <w:p w:rsidR="00DE147A" w:rsidRDefault="00DE147A" w:rsidP="00DE147A">
      <w:pPr>
        <w:pStyle w:val="Heading1"/>
        <w:ind w:left="0"/>
        <w:jc w:val="center"/>
        <w:rPr>
          <w:sz w:val="20"/>
          <w:szCs w:val="20"/>
        </w:rPr>
      </w:pPr>
      <w:r>
        <w:rPr>
          <w:sz w:val="20"/>
        </w:rPr>
        <w:t>Presbyterian Church in America</w:t>
      </w:r>
    </w:p>
    <w:p w:rsidR="00DE147A" w:rsidRDefault="00DE147A" w:rsidP="00DE147A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Office of the Stated Clerk</w:t>
      </w:r>
    </w:p>
    <w:p w:rsidR="00DE147A" w:rsidRDefault="00DE147A" w:rsidP="00DE147A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Administrative Committee</w:t>
      </w:r>
    </w:p>
    <w:p w:rsidR="00DE147A" w:rsidRDefault="00DE147A" w:rsidP="00DE147A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1700 North Brown Road, Suite 105</w:t>
      </w:r>
    </w:p>
    <w:p w:rsidR="00DE147A" w:rsidRDefault="00DE147A" w:rsidP="00DE147A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Lawrenceville, GA  30043-8143</w:t>
      </w:r>
    </w:p>
    <w:p w:rsidR="00DE147A" w:rsidRDefault="00DE147A" w:rsidP="00DE147A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678-825-1000</w:t>
      </w:r>
    </w:p>
    <w:p w:rsidR="00DE147A" w:rsidRDefault="00DE147A" w:rsidP="00DE147A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ac@pcanet.org    </w:t>
      </w:r>
      <w:r w:rsidR="00A47A82" w:rsidRPr="00EB6F06">
        <w:rPr>
          <w:rFonts w:cs="Arial"/>
          <w:sz w:val="16"/>
          <w:szCs w:val="16"/>
        </w:rPr>
        <w:t>www.pcaac.org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3387" w:right="3387"/>
        <w:jc w:val="center"/>
        <w:rPr>
          <w:sz w:val="20"/>
          <w:szCs w:val="20"/>
        </w:rPr>
        <w:sectPr w:rsidR="00FB7CEB" w:rsidSect="0053554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080" w:right="1728" w:bottom="1080" w:left="1728" w:header="720" w:footer="720" w:gutter="0"/>
          <w:cols w:space="720"/>
          <w:noEndnote/>
          <w:titlePg/>
        </w:sectPr>
      </w:pPr>
    </w:p>
    <w:p w:rsidR="004D613C" w:rsidRDefault="004D613C" w:rsidP="00EB6F06">
      <w:pPr>
        <w:pStyle w:val="Heading1"/>
        <w:kinsoku w:val="0"/>
        <w:overflowPunct w:val="0"/>
        <w:spacing w:before="0" w:line="276" w:lineRule="auto"/>
        <w:ind w:left="0"/>
        <w:jc w:val="center"/>
        <w:rPr>
          <w:spacing w:val="-1"/>
        </w:rPr>
      </w:pPr>
    </w:p>
    <w:p w:rsidR="004D613C" w:rsidRDefault="004D613C" w:rsidP="00EB6F06">
      <w:pPr>
        <w:pStyle w:val="Heading1"/>
        <w:kinsoku w:val="0"/>
        <w:overflowPunct w:val="0"/>
        <w:spacing w:before="0" w:line="276" w:lineRule="auto"/>
        <w:ind w:left="0"/>
        <w:jc w:val="center"/>
        <w:rPr>
          <w:spacing w:val="-1"/>
        </w:rPr>
      </w:pPr>
    </w:p>
    <w:p w:rsidR="00FB7CEB" w:rsidRDefault="00FB7CEB" w:rsidP="00F11BC5">
      <w:pPr>
        <w:pStyle w:val="Heading1"/>
        <w:kinsoku w:val="0"/>
        <w:overflowPunct w:val="0"/>
        <w:spacing w:before="0" w:line="276" w:lineRule="auto"/>
        <w:ind w:left="382"/>
        <w:jc w:val="center"/>
        <w:rPr>
          <w:spacing w:val="-1"/>
        </w:rPr>
      </w:pPr>
      <w:r>
        <w:rPr>
          <w:spacing w:val="-1"/>
        </w:rPr>
        <w:t>CONTENTS</w:t>
      </w:r>
    </w:p>
    <w:p w:rsidR="006C37E3" w:rsidRPr="00535547" w:rsidRDefault="006C37E3" w:rsidP="00535547">
      <w:pPr>
        <w:rPr>
          <w:b/>
          <w:bCs/>
        </w:rPr>
      </w:pP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left="100" w:hanging="101"/>
      </w:pPr>
      <w:r w:rsidRPr="00027341">
        <w:t>The</w:t>
      </w:r>
      <w:r w:rsidRPr="00027341">
        <w:rPr>
          <w:spacing w:val="-2"/>
        </w:rPr>
        <w:t xml:space="preserve"> </w:t>
      </w:r>
      <w:r w:rsidRPr="00027341">
        <w:rPr>
          <w:spacing w:val="-1"/>
        </w:rPr>
        <w:t>Clerk</w:t>
      </w:r>
      <w:r w:rsidR="00D4440D" w:rsidRPr="00027341">
        <w:t xml:space="preserve"> of Session</w:t>
      </w:r>
      <w:r w:rsidR="00D4440D" w:rsidRPr="00027341">
        <w:tab/>
      </w:r>
      <w:r w:rsidR="00D223B4" w:rsidRPr="00027341">
        <w:t>3</w:t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left="100" w:hanging="101"/>
      </w:pPr>
      <w:r w:rsidRPr="00027341">
        <w:rPr>
          <w:spacing w:val="-1"/>
        </w:rPr>
        <w:t>Session</w:t>
      </w:r>
      <w:r w:rsidRPr="00027341">
        <w:t xml:space="preserve"> </w:t>
      </w:r>
      <w:r w:rsidRPr="00027341">
        <w:rPr>
          <w:spacing w:val="-1"/>
        </w:rPr>
        <w:t>Meeting</w:t>
      </w:r>
      <w:r w:rsidRPr="00027341">
        <w:rPr>
          <w:spacing w:val="-1"/>
        </w:rPr>
        <w:tab/>
      </w:r>
      <w:r w:rsidR="00D223B4" w:rsidRPr="00027341">
        <w:t>5</w:t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left="100" w:hanging="101"/>
      </w:pPr>
      <w:r w:rsidRPr="00027341">
        <w:rPr>
          <w:spacing w:val="-1"/>
        </w:rPr>
        <w:t>Membership</w:t>
      </w:r>
      <w:r w:rsidRPr="00027341">
        <w:t xml:space="preserve"> Rolls</w:t>
      </w:r>
      <w:r w:rsidRPr="00027341">
        <w:tab/>
      </w:r>
      <w:r w:rsidR="00D223B4" w:rsidRPr="00027341">
        <w:t>9</w:t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left="101" w:hanging="101"/>
      </w:pPr>
      <w:r w:rsidRPr="00027341">
        <w:rPr>
          <w:spacing w:val="-1"/>
        </w:rPr>
        <w:t>Congregational</w:t>
      </w:r>
      <w:r w:rsidRPr="00027341">
        <w:rPr>
          <w:spacing w:val="1"/>
        </w:rPr>
        <w:t xml:space="preserve"> </w:t>
      </w:r>
      <w:r w:rsidRPr="00027341">
        <w:t>Meeting</w:t>
      </w:r>
      <w:r w:rsidRPr="00027341">
        <w:tab/>
      </w:r>
      <w:r w:rsidR="00D223B4" w:rsidRPr="00027341">
        <w:t>11</w:t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left="720"/>
      </w:pPr>
      <w:r w:rsidRPr="00535547">
        <w:rPr>
          <w:spacing w:val="-1"/>
          <w:w w:val="95"/>
        </w:rPr>
        <w:t>Voting</w:t>
      </w:r>
      <w:r w:rsidR="00D4440D" w:rsidRPr="00535547">
        <w:rPr>
          <w:spacing w:val="-1"/>
          <w:w w:val="95"/>
        </w:rPr>
        <w:tab/>
      </w:r>
      <w:r w:rsidR="00D223B4" w:rsidRPr="00027341">
        <w:t>11</w:t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hanging="101"/>
      </w:pPr>
      <w:r w:rsidRPr="00535547">
        <w:rPr>
          <w:spacing w:val="-1"/>
        </w:rPr>
        <w:t>Election</w:t>
      </w:r>
      <w:r w:rsidRPr="00535547">
        <w:t xml:space="preserve"> of </w:t>
      </w:r>
      <w:r w:rsidRPr="00535547">
        <w:rPr>
          <w:spacing w:val="-1"/>
        </w:rPr>
        <w:t>Elders</w:t>
      </w:r>
      <w:r w:rsidRPr="00535547">
        <w:rPr>
          <w:spacing w:val="-2"/>
        </w:rPr>
        <w:t xml:space="preserve"> </w:t>
      </w:r>
      <w:r w:rsidRPr="00535547">
        <w:t xml:space="preserve">and </w:t>
      </w:r>
      <w:r w:rsidRPr="00535547">
        <w:rPr>
          <w:spacing w:val="-1"/>
        </w:rPr>
        <w:t>Deacons</w:t>
      </w:r>
      <w:r w:rsidR="00D4440D" w:rsidRPr="00027341">
        <w:rPr>
          <w:spacing w:val="-1"/>
        </w:rPr>
        <w:tab/>
      </w:r>
      <w:r w:rsidRPr="00027341">
        <w:t>1</w:t>
      </w:r>
      <w:r w:rsidR="00D223B4" w:rsidRPr="00027341">
        <w:t>2</w:t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hanging="101"/>
      </w:pPr>
      <w:r w:rsidRPr="00535547">
        <w:rPr>
          <w:spacing w:val="-1"/>
        </w:rPr>
        <w:t>Calling</w:t>
      </w:r>
      <w:r w:rsidRPr="00535547">
        <w:rPr>
          <w:spacing w:val="-3"/>
        </w:rPr>
        <w:t xml:space="preserve"> </w:t>
      </w:r>
      <w:r w:rsidRPr="00535547">
        <w:t xml:space="preserve">of a </w:t>
      </w:r>
      <w:r w:rsidRPr="00535547">
        <w:rPr>
          <w:spacing w:val="-1"/>
        </w:rPr>
        <w:t>Pastor</w:t>
      </w:r>
      <w:r w:rsidRPr="00027341">
        <w:rPr>
          <w:spacing w:val="-1"/>
        </w:rPr>
        <w:tab/>
      </w:r>
      <w:r w:rsidRPr="00027341">
        <w:t>1</w:t>
      </w:r>
      <w:r w:rsidR="00D223B4" w:rsidRPr="00027341">
        <w:t>3</w:t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left="100" w:hanging="101"/>
      </w:pPr>
      <w:r w:rsidRPr="00027341">
        <w:t xml:space="preserve">Judicial </w:t>
      </w:r>
      <w:r w:rsidRPr="00027341">
        <w:rPr>
          <w:spacing w:val="-1"/>
        </w:rPr>
        <w:t>Matters</w:t>
      </w:r>
      <w:r w:rsidRPr="00027341">
        <w:rPr>
          <w:spacing w:val="-1"/>
        </w:rPr>
        <w:tab/>
      </w:r>
      <w:r w:rsidRPr="00027341">
        <w:t>1</w:t>
      </w:r>
      <w:r w:rsidR="00D223B4" w:rsidRPr="00027341">
        <w:t>5</w:t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left="100" w:hanging="101"/>
      </w:pPr>
      <w:r w:rsidRPr="00027341">
        <w:rPr>
          <w:spacing w:val="-1"/>
        </w:rPr>
        <w:t>Appendix</w:t>
      </w:r>
      <w:r w:rsidRPr="00027341">
        <w:rPr>
          <w:spacing w:val="2"/>
        </w:rPr>
        <w:t xml:space="preserve"> </w:t>
      </w:r>
      <w:r w:rsidRPr="00027341">
        <w:t>A</w:t>
      </w:r>
      <w:r w:rsidRPr="00027341">
        <w:rPr>
          <w:spacing w:val="-1"/>
        </w:rPr>
        <w:t xml:space="preserve"> -- Session</w:t>
      </w:r>
      <w:r w:rsidRPr="00027341">
        <w:t xml:space="preserve"> </w:t>
      </w:r>
      <w:r w:rsidRPr="00027341">
        <w:rPr>
          <w:spacing w:val="-1"/>
        </w:rPr>
        <w:t>Meeting</w:t>
      </w:r>
      <w:r w:rsidR="00424D2B" w:rsidRPr="00027341">
        <w:rPr>
          <w:spacing w:val="-1"/>
        </w:rPr>
        <w:t>s</w:t>
      </w:r>
      <w:r w:rsidR="00424D2B" w:rsidRPr="00027341">
        <w:rPr>
          <w:spacing w:val="-1"/>
        </w:rPr>
        <w:tab/>
        <w:t>A-1</w:t>
      </w:r>
      <w:r w:rsidR="00424D2B" w:rsidRPr="00027341">
        <w:rPr>
          <w:spacing w:val="-1"/>
        </w:rPr>
        <w:tab/>
      </w:r>
      <w:r w:rsidRPr="00027341">
        <w:rPr>
          <w:spacing w:val="-1"/>
        </w:rPr>
        <w:tab/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hanging="101"/>
      </w:pPr>
      <w:r w:rsidRPr="00535547">
        <w:t>Form</w:t>
      </w:r>
      <w:r w:rsidRPr="00535547">
        <w:rPr>
          <w:spacing w:val="-4"/>
        </w:rPr>
        <w:t xml:space="preserve"> </w:t>
      </w:r>
      <w:r w:rsidRPr="00535547">
        <w:t>1</w:t>
      </w:r>
      <w:r w:rsidRPr="00535547">
        <w:rPr>
          <w:spacing w:val="2"/>
        </w:rPr>
        <w:t xml:space="preserve"> </w:t>
      </w:r>
      <w:r w:rsidRPr="00535547">
        <w:t>-</w:t>
      </w:r>
      <w:r w:rsidRPr="00535547">
        <w:rPr>
          <w:spacing w:val="-4"/>
        </w:rPr>
        <w:t xml:space="preserve"> </w:t>
      </w:r>
      <w:r w:rsidRPr="00535547">
        <w:rPr>
          <w:spacing w:val="-1"/>
        </w:rPr>
        <w:t>Sample</w:t>
      </w:r>
      <w:r w:rsidRPr="00535547">
        <w:t xml:space="preserve"> </w:t>
      </w:r>
      <w:r w:rsidRPr="00535547">
        <w:rPr>
          <w:spacing w:val="-1"/>
        </w:rPr>
        <w:t>Agenda</w:t>
      </w:r>
      <w:r w:rsidR="00424D2B" w:rsidRPr="00535547">
        <w:rPr>
          <w:spacing w:val="-1"/>
        </w:rPr>
        <w:tab/>
        <w:t>A-1</w:t>
      </w:r>
      <w:r w:rsidR="00424D2B" w:rsidRPr="00535547">
        <w:rPr>
          <w:spacing w:val="-1"/>
        </w:rPr>
        <w:tab/>
      </w:r>
      <w:r w:rsidRPr="00027341">
        <w:rPr>
          <w:spacing w:val="-1"/>
        </w:rPr>
        <w:tab/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hanging="101"/>
      </w:pPr>
      <w:r w:rsidRPr="00535547">
        <w:t>Form</w:t>
      </w:r>
      <w:r w:rsidRPr="00535547">
        <w:rPr>
          <w:spacing w:val="-4"/>
        </w:rPr>
        <w:t xml:space="preserve"> </w:t>
      </w:r>
      <w:r w:rsidRPr="00535547">
        <w:t>2</w:t>
      </w:r>
      <w:r w:rsidRPr="00535547">
        <w:rPr>
          <w:spacing w:val="2"/>
        </w:rPr>
        <w:t xml:space="preserve"> </w:t>
      </w:r>
      <w:r w:rsidRPr="00535547">
        <w:t>-</w:t>
      </w:r>
      <w:r w:rsidRPr="00535547">
        <w:rPr>
          <w:spacing w:val="-4"/>
        </w:rPr>
        <w:t xml:space="preserve"> </w:t>
      </w:r>
      <w:r w:rsidRPr="00535547">
        <w:rPr>
          <w:spacing w:val="-1"/>
        </w:rPr>
        <w:t>Sample</w:t>
      </w:r>
      <w:r w:rsidRPr="00535547">
        <w:t xml:space="preserve"> </w:t>
      </w:r>
      <w:r w:rsidRPr="00535547">
        <w:rPr>
          <w:spacing w:val="-1"/>
        </w:rPr>
        <w:t>Minute</w:t>
      </w:r>
      <w:r w:rsidR="00424D2B" w:rsidRPr="00535547">
        <w:rPr>
          <w:spacing w:val="-1"/>
        </w:rPr>
        <w:t>s</w:t>
      </w:r>
      <w:r w:rsidRPr="00535547">
        <w:rPr>
          <w:spacing w:val="-2"/>
        </w:rPr>
        <w:t xml:space="preserve"> </w:t>
      </w:r>
      <w:r w:rsidRPr="00535547">
        <w:rPr>
          <w:spacing w:val="-1"/>
        </w:rPr>
        <w:t>Template</w:t>
      </w:r>
      <w:r w:rsidRPr="00535547">
        <w:t xml:space="preserve"> a </w:t>
      </w:r>
      <w:r w:rsidRPr="00535547">
        <w:rPr>
          <w:spacing w:val="-1"/>
        </w:rPr>
        <w:t>Stated</w:t>
      </w:r>
      <w:r w:rsidRPr="00535547">
        <w:rPr>
          <w:spacing w:val="-2"/>
        </w:rPr>
        <w:t xml:space="preserve"> </w:t>
      </w:r>
      <w:r w:rsidRPr="00535547">
        <w:rPr>
          <w:spacing w:val="-1"/>
        </w:rPr>
        <w:t>Meeting</w:t>
      </w:r>
      <w:r w:rsidR="00424D2B" w:rsidRPr="00535547">
        <w:rPr>
          <w:spacing w:val="-1"/>
        </w:rPr>
        <w:tab/>
        <w:t>A-3</w:t>
      </w:r>
      <w:r w:rsidRPr="00027341">
        <w:rPr>
          <w:spacing w:val="-1"/>
        </w:rPr>
        <w:tab/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hanging="101"/>
      </w:pPr>
      <w:r w:rsidRPr="00535547">
        <w:t>Form</w:t>
      </w:r>
      <w:r w:rsidRPr="00535547">
        <w:rPr>
          <w:spacing w:val="-4"/>
        </w:rPr>
        <w:t xml:space="preserve"> </w:t>
      </w:r>
      <w:r w:rsidRPr="00535547">
        <w:t>3</w:t>
      </w:r>
      <w:r w:rsidRPr="00535547">
        <w:rPr>
          <w:spacing w:val="2"/>
        </w:rPr>
        <w:t xml:space="preserve"> </w:t>
      </w:r>
      <w:r w:rsidRPr="00535547">
        <w:t>-</w:t>
      </w:r>
      <w:r w:rsidRPr="00535547">
        <w:rPr>
          <w:spacing w:val="-4"/>
        </w:rPr>
        <w:t xml:space="preserve"> </w:t>
      </w:r>
      <w:r w:rsidRPr="00535547">
        <w:rPr>
          <w:spacing w:val="-1"/>
        </w:rPr>
        <w:t>Sample</w:t>
      </w:r>
      <w:r w:rsidRPr="00535547">
        <w:t xml:space="preserve"> </w:t>
      </w:r>
      <w:r w:rsidRPr="00535547">
        <w:rPr>
          <w:spacing w:val="-1"/>
        </w:rPr>
        <w:t>Minute</w:t>
      </w:r>
      <w:r w:rsidR="00424D2B" w:rsidRPr="00535547">
        <w:rPr>
          <w:spacing w:val="-1"/>
        </w:rPr>
        <w:t>s</w:t>
      </w:r>
      <w:r w:rsidRPr="00535547">
        <w:rPr>
          <w:spacing w:val="-2"/>
        </w:rPr>
        <w:t xml:space="preserve"> </w:t>
      </w:r>
      <w:r w:rsidRPr="00535547">
        <w:rPr>
          <w:spacing w:val="-1"/>
        </w:rPr>
        <w:t>Template</w:t>
      </w:r>
      <w:r w:rsidRPr="00535547">
        <w:t xml:space="preserve"> a </w:t>
      </w:r>
      <w:r w:rsidRPr="00535547">
        <w:rPr>
          <w:spacing w:val="-1"/>
        </w:rPr>
        <w:t>Called</w:t>
      </w:r>
      <w:r w:rsidRPr="00535547">
        <w:rPr>
          <w:spacing w:val="-2"/>
        </w:rPr>
        <w:t xml:space="preserve"> </w:t>
      </w:r>
      <w:r w:rsidRPr="00535547">
        <w:rPr>
          <w:spacing w:val="-1"/>
        </w:rPr>
        <w:t>Meeting</w:t>
      </w:r>
      <w:r w:rsidR="00424D2B" w:rsidRPr="00535547">
        <w:rPr>
          <w:spacing w:val="-1"/>
        </w:rPr>
        <w:tab/>
        <w:t>A-5</w:t>
      </w:r>
      <w:r w:rsidRPr="00027341">
        <w:rPr>
          <w:spacing w:val="-1"/>
        </w:rPr>
        <w:tab/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left="100" w:hanging="101"/>
      </w:pPr>
      <w:r w:rsidRPr="00027341">
        <w:rPr>
          <w:spacing w:val="-1"/>
        </w:rPr>
        <w:t>Appendix</w:t>
      </w:r>
      <w:r w:rsidRPr="00027341">
        <w:rPr>
          <w:spacing w:val="2"/>
        </w:rPr>
        <w:t xml:space="preserve"> </w:t>
      </w:r>
      <w:r w:rsidRPr="00027341">
        <w:t>B</w:t>
      </w:r>
      <w:r w:rsidRPr="00027341">
        <w:rPr>
          <w:spacing w:val="-2"/>
        </w:rPr>
        <w:t xml:space="preserve"> </w:t>
      </w:r>
      <w:r w:rsidRPr="00027341">
        <w:rPr>
          <w:spacing w:val="-1"/>
        </w:rPr>
        <w:t>-- Congregational</w:t>
      </w:r>
      <w:r w:rsidRPr="00027341">
        <w:t xml:space="preserve"> </w:t>
      </w:r>
      <w:r w:rsidRPr="00027341">
        <w:rPr>
          <w:spacing w:val="-1"/>
        </w:rPr>
        <w:t>Meetings</w:t>
      </w:r>
      <w:r w:rsidR="00424D2B" w:rsidRPr="00027341">
        <w:rPr>
          <w:spacing w:val="-1"/>
        </w:rPr>
        <w:tab/>
        <w:t>B-1</w:t>
      </w:r>
      <w:r w:rsidR="00424D2B" w:rsidRPr="00027341">
        <w:rPr>
          <w:spacing w:val="-1"/>
        </w:rPr>
        <w:tab/>
      </w:r>
      <w:r w:rsidRPr="00027341">
        <w:rPr>
          <w:spacing w:val="-1"/>
        </w:rPr>
        <w:tab/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hanging="101"/>
      </w:pPr>
      <w:r w:rsidRPr="00535547">
        <w:t>Form</w:t>
      </w:r>
      <w:r w:rsidRPr="00535547">
        <w:rPr>
          <w:spacing w:val="-4"/>
        </w:rPr>
        <w:t xml:space="preserve"> </w:t>
      </w:r>
      <w:r w:rsidRPr="00535547">
        <w:t>1</w:t>
      </w:r>
      <w:r w:rsidRPr="00535547">
        <w:rPr>
          <w:spacing w:val="2"/>
        </w:rPr>
        <w:t xml:space="preserve"> </w:t>
      </w:r>
      <w:r w:rsidRPr="00535547">
        <w:t>-</w:t>
      </w:r>
      <w:r w:rsidRPr="00535547">
        <w:rPr>
          <w:spacing w:val="-4"/>
        </w:rPr>
        <w:t xml:space="preserve"> </w:t>
      </w:r>
      <w:r w:rsidRPr="00535547">
        <w:rPr>
          <w:spacing w:val="-1"/>
        </w:rPr>
        <w:t>Sample</w:t>
      </w:r>
      <w:r w:rsidRPr="00535547">
        <w:t xml:space="preserve"> </w:t>
      </w:r>
      <w:r w:rsidRPr="00535547">
        <w:rPr>
          <w:spacing w:val="-1"/>
        </w:rPr>
        <w:t>Agenda</w:t>
      </w:r>
      <w:r w:rsidRPr="00535547">
        <w:t xml:space="preserve"> </w:t>
      </w:r>
      <w:r w:rsidRPr="00535547">
        <w:rPr>
          <w:spacing w:val="-1"/>
        </w:rPr>
        <w:t>for</w:t>
      </w:r>
      <w:r w:rsidRPr="00535547">
        <w:t xml:space="preserve"> </w:t>
      </w:r>
      <w:r w:rsidRPr="00535547">
        <w:rPr>
          <w:spacing w:val="-1"/>
        </w:rPr>
        <w:t>Election</w:t>
      </w:r>
      <w:r w:rsidRPr="00535547">
        <w:rPr>
          <w:spacing w:val="-3"/>
        </w:rPr>
        <w:t xml:space="preserve"> </w:t>
      </w:r>
      <w:r w:rsidRPr="00535547">
        <w:t xml:space="preserve">of </w:t>
      </w:r>
      <w:r w:rsidRPr="00535547">
        <w:rPr>
          <w:spacing w:val="-1"/>
        </w:rPr>
        <w:t>Officers</w:t>
      </w:r>
      <w:r w:rsidR="00424D2B" w:rsidRPr="00535547">
        <w:rPr>
          <w:spacing w:val="-1"/>
        </w:rPr>
        <w:tab/>
        <w:t>B-1</w:t>
      </w:r>
      <w:r w:rsidRPr="00027341">
        <w:rPr>
          <w:spacing w:val="-1"/>
        </w:rPr>
        <w:tab/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hanging="101"/>
      </w:pPr>
      <w:r w:rsidRPr="00535547">
        <w:t>Form</w:t>
      </w:r>
      <w:r w:rsidRPr="00535547">
        <w:rPr>
          <w:spacing w:val="-4"/>
        </w:rPr>
        <w:t xml:space="preserve"> </w:t>
      </w:r>
      <w:r w:rsidRPr="00535547">
        <w:t>2</w:t>
      </w:r>
      <w:r w:rsidRPr="00535547">
        <w:rPr>
          <w:spacing w:val="2"/>
        </w:rPr>
        <w:t xml:space="preserve"> </w:t>
      </w:r>
      <w:r w:rsidRPr="00535547">
        <w:t>-</w:t>
      </w:r>
      <w:r w:rsidRPr="00535547">
        <w:rPr>
          <w:spacing w:val="-4"/>
        </w:rPr>
        <w:t xml:space="preserve"> </w:t>
      </w:r>
      <w:r w:rsidRPr="00535547">
        <w:rPr>
          <w:spacing w:val="-1"/>
        </w:rPr>
        <w:t>Sample</w:t>
      </w:r>
      <w:r w:rsidRPr="00535547">
        <w:t xml:space="preserve"> </w:t>
      </w:r>
      <w:r w:rsidRPr="00535547">
        <w:rPr>
          <w:spacing w:val="-1"/>
        </w:rPr>
        <w:t>Agenda</w:t>
      </w:r>
      <w:r w:rsidRPr="00535547">
        <w:t xml:space="preserve"> </w:t>
      </w:r>
      <w:r w:rsidRPr="00535547">
        <w:rPr>
          <w:spacing w:val="-1"/>
        </w:rPr>
        <w:t>for</w:t>
      </w:r>
      <w:r w:rsidRPr="00535547">
        <w:rPr>
          <w:spacing w:val="2"/>
        </w:rPr>
        <w:t xml:space="preserve"> </w:t>
      </w:r>
      <w:r w:rsidRPr="00535547">
        <w:rPr>
          <w:spacing w:val="-1"/>
        </w:rPr>
        <w:t>Election</w:t>
      </w:r>
      <w:r w:rsidRPr="00535547">
        <w:rPr>
          <w:spacing w:val="-3"/>
        </w:rPr>
        <w:t xml:space="preserve"> </w:t>
      </w:r>
      <w:r w:rsidRPr="00535547">
        <w:t xml:space="preserve">of </w:t>
      </w:r>
      <w:r w:rsidRPr="00535547">
        <w:rPr>
          <w:spacing w:val="-1"/>
        </w:rPr>
        <w:t>Pastor</w:t>
      </w:r>
      <w:r w:rsidR="00424D2B" w:rsidRPr="00535547">
        <w:rPr>
          <w:spacing w:val="-1"/>
        </w:rPr>
        <w:tab/>
        <w:t>B-2</w:t>
      </w:r>
      <w:r w:rsidR="00424D2B" w:rsidRPr="00535547">
        <w:rPr>
          <w:spacing w:val="-1"/>
        </w:rPr>
        <w:tab/>
      </w:r>
      <w:r w:rsidRPr="00027341">
        <w:rPr>
          <w:spacing w:val="-1"/>
        </w:rPr>
        <w:tab/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left="100" w:hanging="101"/>
      </w:pPr>
      <w:r w:rsidRPr="00027341">
        <w:rPr>
          <w:spacing w:val="-1"/>
        </w:rPr>
        <w:t>Appendix</w:t>
      </w:r>
      <w:r w:rsidRPr="00027341">
        <w:rPr>
          <w:spacing w:val="2"/>
        </w:rPr>
        <w:t xml:space="preserve"> </w:t>
      </w:r>
      <w:r w:rsidRPr="00027341">
        <w:t xml:space="preserve">C </w:t>
      </w:r>
      <w:r w:rsidRPr="00027341">
        <w:rPr>
          <w:spacing w:val="-1"/>
        </w:rPr>
        <w:t>-- Judicial</w:t>
      </w:r>
      <w:r w:rsidRPr="00027341">
        <w:t xml:space="preserve"> </w:t>
      </w:r>
      <w:r w:rsidRPr="00027341">
        <w:rPr>
          <w:spacing w:val="-1"/>
        </w:rPr>
        <w:t>Matters</w:t>
      </w:r>
      <w:r w:rsidR="00027341" w:rsidRPr="00027341">
        <w:rPr>
          <w:spacing w:val="-1"/>
        </w:rPr>
        <w:tab/>
        <w:t>C-1</w:t>
      </w:r>
      <w:r w:rsidRPr="00027341">
        <w:rPr>
          <w:spacing w:val="-1"/>
        </w:rPr>
        <w:tab/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hanging="101"/>
      </w:pPr>
      <w:r w:rsidRPr="00535547">
        <w:rPr>
          <w:spacing w:val="-1"/>
        </w:rPr>
        <w:t>Procedural</w:t>
      </w:r>
      <w:r w:rsidRPr="00535547">
        <w:rPr>
          <w:spacing w:val="1"/>
        </w:rPr>
        <w:t xml:space="preserve"> </w:t>
      </w:r>
      <w:r w:rsidRPr="00535547">
        <w:rPr>
          <w:spacing w:val="-1"/>
        </w:rPr>
        <w:t>Checklist</w:t>
      </w:r>
      <w:r w:rsidR="004A6086">
        <w:rPr>
          <w:spacing w:val="-1"/>
        </w:rPr>
        <w:t xml:space="preserve"> for Rules of Discipline</w:t>
      </w:r>
      <w:r w:rsidR="00027341" w:rsidRPr="00535547">
        <w:rPr>
          <w:spacing w:val="-1"/>
        </w:rPr>
        <w:tab/>
        <w:t>C-1</w:t>
      </w:r>
      <w:r w:rsidRPr="00027341">
        <w:rPr>
          <w:spacing w:val="-1"/>
        </w:rPr>
        <w:tab/>
      </w:r>
    </w:p>
    <w:p w:rsidR="00FB7CEB" w:rsidRPr="00027341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hanging="101"/>
      </w:pPr>
      <w:r w:rsidRPr="00535547">
        <w:rPr>
          <w:spacing w:val="-1"/>
        </w:rPr>
        <w:t>Sessional</w:t>
      </w:r>
      <w:r w:rsidRPr="00535547">
        <w:rPr>
          <w:spacing w:val="-2"/>
        </w:rPr>
        <w:t xml:space="preserve"> </w:t>
      </w:r>
      <w:r w:rsidRPr="00535547">
        <w:rPr>
          <w:spacing w:val="-1"/>
        </w:rPr>
        <w:t>Judicial</w:t>
      </w:r>
      <w:r w:rsidRPr="00535547">
        <w:rPr>
          <w:spacing w:val="1"/>
        </w:rPr>
        <w:t xml:space="preserve"> </w:t>
      </w:r>
      <w:r w:rsidRPr="00535547">
        <w:rPr>
          <w:spacing w:val="-1"/>
        </w:rPr>
        <w:t>Commissions</w:t>
      </w:r>
      <w:r w:rsidR="00027341">
        <w:rPr>
          <w:spacing w:val="-1"/>
        </w:rPr>
        <w:tab/>
        <w:t>C-13</w:t>
      </w:r>
      <w:r w:rsidRPr="00027341">
        <w:rPr>
          <w:spacing w:val="-1"/>
        </w:rPr>
        <w:tab/>
      </w:r>
    </w:p>
    <w:p w:rsidR="00FB7CEB" w:rsidRPr="00027341" w:rsidRDefault="004A6086" w:rsidP="00535547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hanging="101"/>
      </w:pPr>
      <w:r>
        <w:rPr>
          <w:spacing w:val="-1"/>
        </w:rPr>
        <w:t xml:space="preserve">Procedural Checklist for </w:t>
      </w:r>
      <w:r w:rsidR="00FB7CEB" w:rsidRPr="00535547">
        <w:rPr>
          <w:spacing w:val="-1"/>
        </w:rPr>
        <w:t>Case</w:t>
      </w:r>
      <w:r>
        <w:rPr>
          <w:spacing w:val="-1"/>
        </w:rPr>
        <w:t>s</w:t>
      </w:r>
      <w:r w:rsidR="00FB7CEB" w:rsidRPr="00535547">
        <w:t xml:space="preserve"> </w:t>
      </w:r>
      <w:r w:rsidR="00FB7CEB" w:rsidRPr="00535547">
        <w:rPr>
          <w:spacing w:val="-1"/>
        </w:rPr>
        <w:t>without</w:t>
      </w:r>
      <w:r w:rsidR="00FB7CEB" w:rsidRPr="00535547">
        <w:rPr>
          <w:spacing w:val="1"/>
        </w:rPr>
        <w:t xml:space="preserve"> </w:t>
      </w:r>
      <w:r w:rsidR="00FB7CEB" w:rsidRPr="00535547">
        <w:rPr>
          <w:spacing w:val="-1"/>
        </w:rPr>
        <w:t>Process</w:t>
      </w:r>
      <w:r w:rsidR="00027341">
        <w:rPr>
          <w:spacing w:val="-1"/>
        </w:rPr>
        <w:tab/>
        <w:t>C-19</w:t>
      </w:r>
      <w:r w:rsidR="00027341">
        <w:rPr>
          <w:spacing w:val="-1"/>
        </w:rPr>
        <w:tab/>
      </w:r>
      <w:r w:rsidR="00FB7CEB" w:rsidRPr="00027341">
        <w:rPr>
          <w:spacing w:val="-1"/>
        </w:rPr>
        <w:tab/>
      </w:r>
    </w:p>
    <w:p w:rsidR="00FB7CEB" w:rsidRPr="00027341" w:rsidRDefault="00FB7CEB" w:rsidP="004A6086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left="1080"/>
      </w:pPr>
      <w:r w:rsidRPr="00535547">
        <w:t>Form</w:t>
      </w:r>
      <w:r w:rsidRPr="00535547">
        <w:rPr>
          <w:spacing w:val="-4"/>
        </w:rPr>
        <w:t xml:space="preserve"> </w:t>
      </w:r>
      <w:r w:rsidRPr="00535547">
        <w:t>1</w:t>
      </w:r>
      <w:r w:rsidRPr="00535547">
        <w:rPr>
          <w:spacing w:val="2"/>
        </w:rPr>
        <w:t xml:space="preserve"> </w:t>
      </w:r>
      <w:r w:rsidRPr="00535547">
        <w:t>-</w:t>
      </w:r>
      <w:r w:rsidRPr="00535547">
        <w:rPr>
          <w:spacing w:val="-4"/>
        </w:rPr>
        <w:t xml:space="preserve"> </w:t>
      </w:r>
      <w:r w:rsidRPr="00535547">
        <w:t xml:space="preserve">Required </w:t>
      </w:r>
      <w:r w:rsidRPr="00535547">
        <w:rPr>
          <w:spacing w:val="-1"/>
        </w:rPr>
        <w:t>Statement</w:t>
      </w:r>
      <w:r w:rsidRPr="00535547">
        <w:rPr>
          <w:spacing w:val="1"/>
        </w:rPr>
        <w:t xml:space="preserve"> </w:t>
      </w:r>
      <w:r w:rsidRPr="00535547">
        <w:t>of</w:t>
      </w:r>
      <w:r w:rsidRPr="00535547">
        <w:rPr>
          <w:spacing w:val="-2"/>
        </w:rPr>
        <w:t xml:space="preserve"> </w:t>
      </w:r>
      <w:r w:rsidRPr="00535547">
        <w:rPr>
          <w:spacing w:val="-1"/>
        </w:rPr>
        <w:t>Facts</w:t>
      </w:r>
      <w:r w:rsidRPr="00535547">
        <w:t xml:space="preserve"> </w:t>
      </w:r>
      <w:r w:rsidRPr="00535547">
        <w:rPr>
          <w:spacing w:val="-1"/>
        </w:rPr>
        <w:t>and</w:t>
      </w:r>
      <w:r w:rsidRPr="00535547">
        <w:t xml:space="preserve"> </w:t>
      </w:r>
      <w:r w:rsidRPr="00535547">
        <w:rPr>
          <w:spacing w:val="-1"/>
        </w:rPr>
        <w:t>Confession</w:t>
      </w:r>
      <w:r w:rsidRPr="00535547">
        <w:rPr>
          <w:spacing w:val="-3"/>
        </w:rPr>
        <w:t xml:space="preserve"> </w:t>
      </w:r>
      <w:r w:rsidRPr="00535547">
        <w:t xml:space="preserve">of </w:t>
      </w:r>
      <w:r w:rsidRPr="00535547">
        <w:rPr>
          <w:spacing w:val="-1"/>
        </w:rPr>
        <w:t>guilt</w:t>
      </w:r>
      <w:r w:rsidRPr="00535547">
        <w:rPr>
          <w:spacing w:val="4"/>
        </w:rPr>
        <w:t xml:space="preserve"> </w:t>
      </w:r>
      <w:r w:rsidRPr="00535547">
        <w:rPr>
          <w:spacing w:val="-1"/>
        </w:rPr>
        <w:t>(</w:t>
      </w:r>
      <w:r w:rsidRPr="004A6086">
        <w:rPr>
          <w:i/>
          <w:spacing w:val="-1"/>
        </w:rPr>
        <w:t>BCO</w:t>
      </w:r>
      <w:r w:rsidRPr="00535547">
        <w:rPr>
          <w:spacing w:val="-1"/>
        </w:rPr>
        <w:t xml:space="preserve"> 38-1)</w:t>
      </w:r>
      <w:r w:rsidR="00027341">
        <w:rPr>
          <w:spacing w:val="-1"/>
        </w:rPr>
        <w:tab/>
        <w:t>C-23</w:t>
      </w:r>
      <w:r w:rsidRPr="00027341">
        <w:rPr>
          <w:spacing w:val="-1"/>
        </w:rPr>
        <w:tab/>
      </w:r>
    </w:p>
    <w:p w:rsidR="00FB7CEB" w:rsidRPr="00027341" w:rsidRDefault="00FB7CEB" w:rsidP="004A6086">
      <w:pPr>
        <w:pStyle w:val="BodyText"/>
        <w:tabs>
          <w:tab w:val="right" w:leader="dot" w:pos="9115"/>
        </w:tabs>
        <w:kinsoku w:val="0"/>
        <w:overflowPunct w:val="0"/>
        <w:spacing w:after="120" w:line="276" w:lineRule="auto"/>
        <w:ind w:left="1080"/>
      </w:pPr>
      <w:r w:rsidRPr="00535547">
        <w:t>Form</w:t>
      </w:r>
      <w:r w:rsidRPr="00535547">
        <w:rPr>
          <w:spacing w:val="-4"/>
        </w:rPr>
        <w:t xml:space="preserve"> </w:t>
      </w:r>
      <w:r w:rsidRPr="00535547">
        <w:t>2</w:t>
      </w:r>
      <w:r w:rsidRPr="00535547">
        <w:rPr>
          <w:spacing w:val="2"/>
        </w:rPr>
        <w:t xml:space="preserve"> </w:t>
      </w:r>
      <w:r w:rsidRPr="00535547">
        <w:t>-</w:t>
      </w:r>
      <w:r w:rsidRPr="00535547">
        <w:rPr>
          <w:spacing w:val="-4"/>
        </w:rPr>
        <w:t xml:space="preserve"> </w:t>
      </w:r>
      <w:r w:rsidRPr="00535547">
        <w:rPr>
          <w:spacing w:val="-1"/>
        </w:rPr>
        <w:t>Permission</w:t>
      </w:r>
      <w:r w:rsidRPr="00535547">
        <w:t xml:space="preserve"> </w:t>
      </w:r>
      <w:r w:rsidRPr="00535547">
        <w:rPr>
          <w:spacing w:val="-1"/>
        </w:rPr>
        <w:t>form</w:t>
      </w:r>
      <w:r w:rsidRPr="00535547">
        <w:rPr>
          <w:spacing w:val="-4"/>
        </w:rPr>
        <w:t xml:space="preserve"> </w:t>
      </w:r>
      <w:r w:rsidRPr="00535547">
        <w:t xml:space="preserve">for a </w:t>
      </w:r>
      <w:r w:rsidRPr="00535547">
        <w:rPr>
          <w:spacing w:val="-1"/>
        </w:rPr>
        <w:t>Voluntary</w:t>
      </w:r>
      <w:r w:rsidRPr="00535547">
        <w:rPr>
          <w:spacing w:val="-2"/>
        </w:rPr>
        <w:t xml:space="preserve"> </w:t>
      </w:r>
      <w:r w:rsidRPr="00535547">
        <w:rPr>
          <w:spacing w:val="-1"/>
        </w:rPr>
        <w:t>Statement</w:t>
      </w:r>
      <w:r w:rsidRPr="00535547">
        <w:rPr>
          <w:spacing w:val="1"/>
        </w:rPr>
        <w:t xml:space="preserve"> </w:t>
      </w:r>
      <w:r w:rsidRPr="00535547">
        <w:rPr>
          <w:spacing w:val="-1"/>
        </w:rPr>
        <w:t>(</w:t>
      </w:r>
      <w:r w:rsidRPr="004A6086">
        <w:rPr>
          <w:i/>
          <w:spacing w:val="-1"/>
        </w:rPr>
        <w:t>BCO</w:t>
      </w:r>
      <w:r w:rsidRPr="00535547">
        <w:rPr>
          <w:spacing w:val="-1"/>
        </w:rPr>
        <w:t xml:space="preserve"> 38-1)</w:t>
      </w:r>
      <w:r w:rsidR="00027341">
        <w:rPr>
          <w:spacing w:val="-1"/>
        </w:rPr>
        <w:tab/>
        <w:t>C-25</w:t>
      </w:r>
      <w:r w:rsidRPr="00027341">
        <w:rPr>
          <w:spacing w:val="-1"/>
        </w:rPr>
        <w:tab/>
      </w:r>
    </w:p>
    <w:p w:rsidR="00FB7CEB" w:rsidRDefault="00FB7CEB" w:rsidP="00535547">
      <w:pPr>
        <w:pStyle w:val="BodyText"/>
        <w:tabs>
          <w:tab w:val="right" w:leader="dot" w:pos="9115"/>
        </w:tabs>
        <w:kinsoku w:val="0"/>
        <w:overflowPunct w:val="0"/>
        <w:spacing w:line="276" w:lineRule="auto"/>
        <w:ind w:left="0"/>
        <w:rPr>
          <w:sz w:val="20"/>
          <w:szCs w:val="20"/>
        </w:rPr>
      </w:pPr>
      <w:r w:rsidRPr="00027341">
        <w:rPr>
          <w:spacing w:val="-1"/>
        </w:rPr>
        <w:t>Appendix</w:t>
      </w:r>
      <w:r w:rsidRPr="00027341">
        <w:rPr>
          <w:spacing w:val="2"/>
        </w:rPr>
        <w:t xml:space="preserve"> </w:t>
      </w:r>
      <w:r w:rsidRPr="00027341">
        <w:t>D</w:t>
      </w:r>
      <w:r w:rsidRPr="00027341">
        <w:rPr>
          <w:spacing w:val="-1"/>
        </w:rPr>
        <w:t xml:space="preserve"> -- </w:t>
      </w:r>
      <w:r w:rsidRPr="00027341">
        <w:t xml:space="preserve">Common </w:t>
      </w:r>
      <w:r w:rsidRPr="00027341">
        <w:rPr>
          <w:spacing w:val="-1"/>
        </w:rPr>
        <w:t>Questions</w:t>
      </w:r>
      <w:r w:rsidR="004A6086">
        <w:rPr>
          <w:spacing w:val="-1"/>
        </w:rPr>
        <w:t xml:space="preserve"> from Clerks of Session</w:t>
      </w:r>
      <w:r w:rsidR="00027341">
        <w:rPr>
          <w:spacing w:val="-1"/>
        </w:rPr>
        <w:tab/>
        <w:t>D-1</w:t>
      </w:r>
      <w:r w:rsidR="00917141" w:rsidRPr="00027341">
        <w:rPr>
          <w:spacing w:val="-1"/>
        </w:rPr>
        <w:tab/>
      </w:r>
    </w:p>
    <w:p w:rsidR="00FB7CEB" w:rsidRDefault="00917141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917141" w:rsidRDefault="00FB7CEB" w:rsidP="00F11BC5">
      <w:pPr>
        <w:pStyle w:val="BodyText"/>
        <w:kinsoku w:val="0"/>
        <w:overflowPunct w:val="0"/>
        <w:spacing w:line="276" w:lineRule="auto"/>
        <w:ind w:left="3387" w:right="3387"/>
        <w:jc w:val="center"/>
        <w:rPr>
          <w:sz w:val="20"/>
          <w:szCs w:val="20"/>
        </w:rPr>
      </w:pPr>
      <w:r>
        <w:rPr>
          <w:sz w:val="20"/>
          <w:szCs w:val="20"/>
        </w:rPr>
        <w:t>This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page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remains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blank.</w:t>
      </w:r>
    </w:p>
    <w:p w:rsidR="00FB7CEB" w:rsidRPr="00535547" w:rsidRDefault="00917141" w:rsidP="00535547">
      <w:pPr>
        <w:pStyle w:val="BodyText"/>
        <w:tabs>
          <w:tab w:val="left" w:pos="0"/>
        </w:tabs>
        <w:ind w:left="0"/>
        <w:jc w:val="center"/>
        <w:rPr>
          <w:b/>
          <w:bCs/>
        </w:rPr>
      </w:pPr>
      <w:r>
        <w:rPr>
          <w:sz w:val="20"/>
          <w:szCs w:val="20"/>
        </w:rPr>
        <w:br w:type="page"/>
      </w:r>
      <w:bookmarkStart w:id="0" w:name="003_The_Clerk_of_Session"/>
      <w:bookmarkEnd w:id="0"/>
      <w:r w:rsidR="00FB7CEB" w:rsidRPr="00535547">
        <w:rPr>
          <w:b/>
        </w:rPr>
        <w:lastRenderedPageBreak/>
        <w:t>THE</w:t>
      </w:r>
      <w:r w:rsidR="00FB7CEB" w:rsidRPr="00535547">
        <w:rPr>
          <w:b/>
          <w:spacing w:val="-1"/>
        </w:rPr>
        <w:t xml:space="preserve"> CLERK </w:t>
      </w:r>
      <w:r w:rsidR="00FB7CEB" w:rsidRPr="00535547">
        <w:rPr>
          <w:b/>
        </w:rPr>
        <w:t>OF</w:t>
      </w:r>
      <w:r w:rsidR="00FB7CEB" w:rsidRPr="00535547">
        <w:rPr>
          <w:b/>
          <w:spacing w:val="-2"/>
        </w:rPr>
        <w:t xml:space="preserve"> </w:t>
      </w:r>
      <w:r w:rsidR="00FB7CEB" w:rsidRPr="00535547">
        <w:rPr>
          <w:b/>
        </w:rPr>
        <w:t>SESSION</w:t>
      </w:r>
    </w:p>
    <w:p w:rsidR="00F11BC5" w:rsidRDefault="00F11BC5" w:rsidP="00F11BC5">
      <w:pPr>
        <w:pStyle w:val="BodyText"/>
        <w:kinsoku w:val="0"/>
        <w:overflowPunct w:val="0"/>
        <w:spacing w:line="276" w:lineRule="auto"/>
        <w:ind w:left="119" w:right="113"/>
        <w:jc w:val="both"/>
        <w:rPr>
          <w:i/>
          <w:spacing w:val="-1"/>
        </w:rPr>
      </w:pPr>
    </w:p>
    <w:p w:rsidR="00FB7CEB" w:rsidRDefault="00FB7CEB" w:rsidP="00EB6F06">
      <w:pPr>
        <w:pStyle w:val="BodyText"/>
        <w:kinsoku w:val="0"/>
        <w:overflowPunct w:val="0"/>
        <w:spacing w:line="276" w:lineRule="auto"/>
        <w:ind w:left="0" w:right="113"/>
        <w:jc w:val="both"/>
      </w:pPr>
      <w:r w:rsidRPr="00535547">
        <w:rPr>
          <w:i/>
          <w:spacing w:val="-1"/>
        </w:rPr>
        <w:t>The</w:t>
      </w:r>
      <w:r>
        <w:rPr>
          <w:spacing w:val="11"/>
        </w:rPr>
        <w:t xml:space="preserve"> </w:t>
      </w:r>
      <w:r>
        <w:rPr>
          <w:i/>
          <w:iCs/>
          <w:spacing w:val="-1"/>
        </w:rPr>
        <w:t>Book</w:t>
      </w:r>
      <w:r>
        <w:rPr>
          <w:i/>
          <w:iCs/>
          <w:spacing w:val="11"/>
        </w:rPr>
        <w:t xml:space="preserve"> </w:t>
      </w:r>
      <w:r>
        <w:rPr>
          <w:i/>
          <w:iCs/>
        </w:rPr>
        <w:t>of</w:t>
      </w:r>
      <w:r>
        <w:rPr>
          <w:i/>
          <w:iCs/>
          <w:spacing w:val="12"/>
        </w:rPr>
        <w:t xml:space="preserve"> </w:t>
      </w:r>
      <w:r>
        <w:rPr>
          <w:i/>
          <w:iCs/>
          <w:spacing w:val="-1"/>
        </w:rPr>
        <w:t>Church</w:t>
      </w:r>
      <w:r>
        <w:rPr>
          <w:i/>
          <w:iCs/>
          <w:spacing w:val="14"/>
        </w:rPr>
        <w:t xml:space="preserve"> </w:t>
      </w:r>
      <w:r>
        <w:rPr>
          <w:i/>
          <w:iCs/>
          <w:spacing w:val="-1"/>
        </w:rPr>
        <w:t>Order</w:t>
      </w:r>
      <w:r>
        <w:rPr>
          <w:i/>
          <w:iCs/>
          <w:spacing w:val="12"/>
        </w:rPr>
        <w:t xml:space="preserve"> </w:t>
      </w:r>
      <w:r>
        <w:rPr>
          <w:spacing w:val="-1"/>
        </w:rPr>
        <w:t>(</w:t>
      </w:r>
      <w:r w:rsidRPr="00535547">
        <w:rPr>
          <w:i/>
          <w:spacing w:val="-1"/>
        </w:rPr>
        <w:t>BCO</w:t>
      </w:r>
      <w:r>
        <w:rPr>
          <w:spacing w:val="-1"/>
        </w:rPr>
        <w:t>)</w:t>
      </w:r>
      <w:r>
        <w:rPr>
          <w:spacing w:val="11"/>
        </w:rPr>
        <w:t xml:space="preserve"> </w:t>
      </w:r>
      <w:r>
        <w:rPr>
          <w:spacing w:val="-1"/>
        </w:rPr>
        <w:t>requires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t>every</w:t>
      </w:r>
      <w:r>
        <w:rPr>
          <w:spacing w:val="7"/>
        </w:rPr>
        <w:t xml:space="preserve"> </w:t>
      </w:r>
      <w:r>
        <w:t>court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PCA</w:t>
      </w:r>
      <w:r>
        <w:rPr>
          <w:spacing w:val="11"/>
        </w:rPr>
        <w:t xml:space="preserve"> </w:t>
      </w:r>
      <w:r>
        <w:t>have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moderator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t>a</w:t>
      </w:r>
      <w:r>
        <w:rPr>
          <w:spacing w:val="81"/>
        </w:rPr>
        <w:t xml:space="preserve"> </w:t>
      </w:r>
      <w:r>
        <w:rPr>
          <w:spacing w:val="-1"/>
        </w:rPr>
        <w:t>clerk.</w:t>
      </w:r>
      <w:r>
        <w:rPr>
          <w:spacing w:val="16"/>
        </w:rPr>
        <w:t xml:space="preserve"> </w:t>
      </w:r>
      <w:r>
        <w:rPr>
          <w:spacing w:val="1"/>
        </w:rPr>
        <w:t>By</w:t>
      </w:r>
      <w:r>
        <w:rPr>
          <w:spacing w:val="12"/>
        </w:rPr>
        <w:t xml:space="preserve"> </w:t>
      </w:r>
      <w:r>
        <w:t>his</w:t>
      </w:r>
      <w:r>
        <w:rPr>
          <w:spacing w:val="17"/>
        </w:rPr>
        <w:t xml:space="preserve"> </w:t>
      </w:r>
      <w:r>
        <w:rPr>
          <w:spacing w:val="-1"/>
        </w:rPr>
        <w:t>office,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Pastor</w:t>
      </w:r>
      <w:r>
        <w:rPr>
          <w:spacing w:val="16"/>
        </w:rPr>
        <w:t xml:space="preserve"> </w:t>
      </w:r>
      <w:r>
        <w:rPr>
          <w:spacing w:val="-1"/>
        </w:rPr>
        <w:t>serves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moderator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Session.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clerks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presbytery</w:t>
      </w:r>
      <w:r>
        <w:rPr>
          <w:spacing w:val="77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General</w:t>
      </w:r>
      <w:r>
        <w:rPr>
          <w:spacing w:val="31"/>
        </w:rPr>
        <w:t xml:space="preserve"> </w:t>
      </w:r>
      <w:r>
        <w:t>Assembly</w:t>
      </w:r>
      <w:r>
        <w:rPr>
          <w:spacing w:val="26"/>
        </w:rPr>
        <w:t xml:space="preserve"> </w:t>
      </w:r>
      <w:r>
        <w:t>are</w:t>
      </w:r>
      <w:r>
        <w:rPr>
          <w:spacing w:val="30"/>
        </w:rPr>
        <w:t xml:space="preserve"> </w:t>
      </w:r>
      <w:r>
        <w:rPr>
          <w:spacing w:val="-1"/>
        </w:rPr>
        <w:t>called</w:t>
      </w:r>
      <w:r>
        <w:rPr>
          <w:spacing w:val="31"/>
        </w:rPr>
        <w:t xml:space="preserve"> </w:t>
      </w:r>
      <w:r>
        <w:rPr>
          <w:spacing w:val="-1"/>
        </w:rPr>
        <w:t>Stated</w:t>
      </w:r>
      <w:r>
        <w:rPr>
          <w:spacing w:val="31"/>
        </w:rPr>
        <w:t xml:space="preserve"> </w:t>
      </w:r>
      <w:r>
        <w:t>Clerks.</w:t>
      </w:r>
      <w:r>
        <w:rPr>
          <w:spacing w:val="31"/>
        </w:rPr>
        <w:t xml:space="preserve"> </w:t>
      </w:r>
      <w:r>
        <w:rPr>
          <w:spacing w:val="-1"/>
        </w:rPr>
        <w:t>Clerks</w:t>
      </w:r>
      <w:r>
        <w:rPr>
          <w:spacing w:val="31"/>
        </w:rPr>
        <w:t xml:space="preserve"> </w:t>
      </w:r>
      <w:r>
        <w:rPr>
          <w:spacing w:val="-1"/>
        </w:rPr>
        <w:t>serving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"/>
        </w:rPr>
        <w:t>Session</w:t>
      </w:r>
      <w:r>
        <w:rPr>
          <w:spacing w:val="31"/>
        </w:rPr>
        <w:t xml:space="preserve"> </w:t>
      </w:r>
      <w:r>
        <w:rPr>
          <w:spacing w:val="-1"/>
        </w:rPr>
        <w:t>are</w:t>
      </w:r>
      <w:r>
        <w:rPr>
          <w:spacing w:val="30"/>
        </w:rPr>
        <w:t xml:space="preserve"> </w:t>
      </w:r>
      <w:r>
        <w:rPr>
          <w:spacing w:val="-1"/>
        </w:rPr>
        <w:t>called</w:t>
      </w:r>
      <w:r>
        <w:rPr>
          <w:spacing w:val="31"/>
        </w:rPr>
        <w:t xml:space="preserve"> </w:t>
      </w:r>
      <w:r>
        <w:rPr>
          <w:spacing w:val="-1"/>
        </w:rPr>
        <w:t>Clerks</w:t>
      </w:r>
      <w:r>
        <w:rPr>
          <w:spacing w:val="31"/>
        </w:rPr>
        <w:t xml:space="preserve"> </w:t>
      </w:r>
      <w:r>
        <w:rPr>
          <w:spacing w:val="1"/>
        </w:rPr>
        <w:t>of</w:t>
      </w:r>
      <w:r>
        <w:rPr>
          <w:spacing w:val="81"/>
        </w:rPr>
        <w:t xml:space="preserve"> </w:t>
      </w:r>
      <w:r>
        <w:rPr>
          <w:spacing w:val="-1"/>
        </w:rPr>
        <w:t>Session.</w:t>
      </w:r>
      <w:r>
        <w:rPr>
          <w:spacing w:val="52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Elder</w:t>
      </w:r>
      <w:r>
        <w:rPr>
          <w:spacing w:val="52"/>
        </w:rPr>
        <w:t xml:space="preserve"> </w:t>
      </w:r>
      <w:r>
        <w:rPr>
          <w:spacing w:val="-1"/>
        </w:rPr>
        <w:t>elected</w:t>
      </w:r>
      <w:r>
        <w:rPr>
          <w:spacing w:val="52"/>
        </w:rPr>
        <w:t xml:space="preserve"> </w:t>
      </w:r>
      <w:r>
        <w:rPr>
          <w:spacing w:val="-1"/>
        </w:rPr>
        <w:t>as</w:t>
      </w:r>
      <w:r>
        <w:rPr>
          <w:spacing w:val="53"/>
        </w:rPr>
        <w:t xml:space="preserve"> </w:t>
      </w:r>
      <w:r>
        <w:rPr>
          <w:spacing w:val="-1"/>
        </w:rPr>
        <w:t>clerk</w:t>
      </w:r>
      <w:r>
        <w:rPr>
          <w:spacing w:val="52"/>
        </w:rPr>
        <w:t xml:space="preserve"> </w:t>
      </w:r>
      <w:r>
        <w:t>should</w:t>
      </w:r>
      <w:r>
        <w:rPr>
          <w:spacing w:val="52"/>
        </w:rPr>
        <w:t xml:space="preserve"> </w:t>
      </w:r>
      <w:r>
        <w:rPr>
          <w:spacing w:val="-1"/>
        </w:rPr>
        <w:t>understand</w:t>
      </w:r>
      <w:r>
        <w:rPr>
          <w:spacing w:val="52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responsibilities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rPr>
          <w:spacing w:val="52"/>
        </w:rPr>
        <w:t xml:space="preserve"> </w:t>
      </w:r>
      <w:r>
        <w:rPr>
          <w:spacing w:val="-1"/>
        </w:rPr>
        <w:t>duties</w:t>
      </w:r>
      <w:r>
        <w:rPr>
          <w:spacing w:val="53"/>
        </w:rPr>
        <w:t xml:space="preserve"> </w:t>
      </w:r>
      <w:r>
        <w:t>of</w:t>
      </w:r>
      <w:r>
        <w:rPr>
          <w:spacing w:val="52"/>
        </w:rPr>
        <w:t xml:space="preserve"> </w:t>
      </w:r>
      <w:r>
        <w:t>the</w:t>
      </w:r>
      <w:r>
        <w:rPr>
          <w:spacing w:val="99"/>
        </w:rPr>
        <w:t xml:space="preserve"> </w:t>
      </w:r>
      <w:r w:rsidRPr="008F628B">
        <w:rPr>
          <w:spacing w:val="-2"/>
        </w:rPr>
        <w:t xml:space="preserve">Session, </w:t>
      </w:r>
      <w:r w:rsidR="00F0531A" w:rsidRPr="008F628B">
        <w:rPr>
          <w:spacing w:val="-2"/>
        </w:rPr>
        <w:t xml:space="preserve">have </w:t>
      </w:r>
      <w:r w:rsidRPr="008F628B">
        <w:rPr>
          <w:spacing w:val="-2"/>
        </w:rPr>
        <w:t>knowledge of Presbyterian Church government, and be willing to learn basic</w:t>
      </w:r>
      <w:r>
        <w:rPr>
          <w:spacing w:val="75"/>
        </w:rPr>
        <w:t xml:space="preserve"> </w:t>
      </w:r>
      <w:r>
        <w:rPr>
          <w:spacing w:val="-1"/>
        </w:rPr>
        <w:t>parliamentary</w:t>
      </w:r>
      <w:r>
        <w:rPr>
          <w:spacing w:val="-5"/>
        </w:rPr>
        <w:t xml:space="preserve"> </w:t>
      </w:r>
      <w:r>
        <w:rPr>
          <w:spacing w:val="-1"/>
        </w:rPr>
        <w:t>procedure.</w:t>
      </w:r>
    </w:p>
    <w:p w:rsidR="00F11BC5" w:rsidRDefault="00F11BC5" w:rsidP="00EB6F06">
      <w:pPr>
        <w:pStyle w:val="BodyText"/>
        <w:kinsoku w:val="0"/>
        <w:overflowPunct w:val="0"/>
        <w:spacing w:line="276" w:lineRule="auto"/>
        <w:ind w:left="0" w:right="115"/>
        <w:jc w:val="both"/>
        <w:rPr>
          <w:spacing w:val="-1"/>
        </w:rPr>
      </w:pPr>
    </w:p>
    <w:p w:rsidR="00FB7CEB" w:rsidRDefault="00FB7CEB" w:rsidP="00EB6F06">
      <w:pPr>
        <w:pStyle w:val="BodyText"/>
        <w:kinsoku w:val="0"/>
        <w:overflowPunct w:val="0"/>
        <w:spacing w:line="276" w:lineRule="auto"/>
        <w:ind w:left="0" w:right="115"/>
        <w:jc w:val="both"/>
      </w:pPr>
      <w:r>
        <w:rPr>
          <w:spacing w:val="-1"/>
        </w:rPr>
        <w:t>The</w:t>
      </w:r>
      <w:r>
        <w:rPr>
          <w:spacing w:val="54"/>
        </w:rPr>
        <w:t xml:space="preserve"> </w:t>
      </w:r>
      <w:r w:rsidRPr="00535547">
        <w:rPr>
          <w:i/>
          <w:spacing w:val="-1"/>
        </w:rPr>
        <w:t>BCO</w:t>
      </w:r>
      <w:r>
        <w:rPr>
          <w:spacing w:val="54"/>
        </w:rPr>
        <w:t xml:space="preserve"> </w:t>
      </w:r>
      <w:r>
        <w:rPr>
          <w:spacing w:val="-1"/>
        </w:rPr>
        <w:t>outlines</w:t>
      </w:r>
      <w:r>
        <w:rPr>
          <w:spacing w:val="55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duties</w:t>
      </w:r>
      <w:r>
        <w:rPr>
          <w:spacing w:val="55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rPr>
          <w:spacing w:val="-1"/>
        </w:rPr>
        <w:t>clerks</w:t>
      </w:r>
      <w:r>
        <w:rPr>
          <w:spacing w:val="55"/>
        </w:rPr>
        <w:t xml:space="preserve"> </w:t>
      </w:r>
      <w:r>
        <w:rPr>
          <w:spacing w:val="-1"/>
        </w:rPr>
        <w:t>as</w:t>
      </w:r>
      <w:r>
        <w:rPr>
          <w:spacing w:val="55"/>
        </w:rPr>
        <w:t xml:space="preserve"> </w:t>
      </w:r>
      <w:r>
        <w:rPr>
          <w:spacing w:val="-1"/>
        </w:rPr>
        <w:t>follows:</w:t>
      </w:r>
      <w:r>
        <w:rPr>
          <w:spacing w:val="55"/>
        </w:rPr>
        <w:t xml:space="preserve"> </w:t>
      </w:r>
      <w:r>
        <w:rPr>
          <w:spacing w:val="-2"/>
        </w:rPr>
        <w:t>“It</w:t>
      </w:r>
      <w:r>
        <w:rPr>
          <w:spacing w:val="55"/>
        </w:rPr>
        <w:t xml:space="preserve"> </w:t>
      </w:r>
      <w:r>
        <w:t>is</w:t>
      </w:r>
      <w:r>
        <w:rPr>
          <w:spacing w:val="55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duty</w:t>
      </w:r>
      <w:r>
        <w:rPr>
          <w:spacing w:val="48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clerk,</w:t>
      </w:r>
      <w:r>
        <w:rPr>
          <w:spacing w:val="55"/>
        </w:rPr>
        <w:t xml:space="preserve"> </w:t>
      </w:r>
      <w:r>
        <w:rPr>
          <w:spacing w:val="-1"/>
        </w:rPr>
        <w:t>besides</w:t>
      </w:r>
      <w:r>
        <w:rPr>
          <w:spacing w:val="55"/>
        </w:rPr>
        <w:t xml:space="preserve"> </w:t>
      </w:r>
      <w:r>
        <w:t>the</w:t>
      </w:r>
      <w:r>
        <w:rPr>
          <w:spacing w:val="73"/>
        </w:rPr>
        <w:t xml:space="preserve"> </w:t>
      </w:r>
      <w:r>
        <w:rPr>
          <w:spacing w:val="-1"/>
        </w:rPr>
        <w:t>recording</w:t>
      </w:r>
      <w:r>
        <w:rPr>
          <w:spacing w:val="45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t>transactions,</w:t>
      </w:r>
      <w:r>
        <w:rPr>
          <w:spacing w:val="48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preserve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records</w:t>
      </w:r>
      <w:r>
        <w:rPr>
          <w:spacing w:val="48"/>
        </w:rPr>
        <w:t xml:space="preserve"> </w:t>
      </w:r>
      <w:r>
        <w:rPr>
          <w:spacing w:val="-1"/>
        </w:rPr>
        <w:t>carefully,</w:t>
      </w:r>
      <w:r>
        <w:rPr>
          <w:spacing w:val="50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grant</w:t>
      </w:r>
      <w:r>
        <w:rPr>
          <w:spacing w:val="48"/>
        </w:rPr>
        <w:t xml:space="preserve"> </w:t>
      </w:r>
      <w:r>
        <w:rPr>
          <w:spacing w:val="-1"/>
        </w:rPr>
        <w:t>extracts</w:t>
      </w:r>
      <w:r>
        <w:rPr>
          <w:spacing w:val="48"/>
        </w:rPr>
        <w:t xml:space="preserve"> </w:t>
      </w:r>
      <w:r>
        <w:rPr>
          <w:spacing w:val="-1"/>
        </w:rPr>
        <w:t>from</w:t>
      </w:r>
      <w:r>
        <w:rPr>
          <w:spacing w:val="48"/>
        </w:rPr>
        <w:t xml:space="preserve"> </w:t>
      </w:r>
      <w:r>
        <w:rPr>
          <w:spacing w:val="-1"/>
        </w:rPr>
        <w:t>them</w:t>
      </w:r>
      <w:r>
        <w:rPr>
          <w:spacing w:val="61"/>
        </w:rPr>
        <w:t xml:space="preserve"> </w:t>
      </w:r>
      <w:r>
        <w:rPr>
          <w:spacing w:val="-1"/>
        </w:rPr>
        <w:t>whenever</w:t>
      </w:r>
      <w:r>
        <w:rPr>
          <w:spacing w:val="37"/>
        </w:rPr>
        <w:t xml:space="preserve"> </w:t>
      </w:r>
      <w:r>
        <w:t>properly</w:t>
      </w:r>
      <w:r>
        <w:rPr>
          <w:spacing w:val="33"/>
        </w:rPr>
        <w:t xml:space="preserve"> </w:t>
      </w:r>
      <w:r>
        <w:t>required”</w:t>
      </w:r>
      <w:r>
        <w:rPr>
          <w:spacing w:val="39"/>
        </w:rPr>
        <w:t xml:space="preserve"> </w:t>
      </w:r>
      <w:r>
        <w:rPr>
          <w:spacing w:val="-1"/>
        </w:rPr>
        <w:t>(10-4)</w:t>
      </w:r>
      <w:r w:rsidR="00F0531A">
        <w:rPr>
          <w:spacing w:val="-1"/>
        </w:rPr>
        <w:t>.</w:t>
      </w:r>
      <w:r>
        <w:rPr>
          <w:spacing w:val="40"/>
        </w:rPr>
        <w:t xml:space="preserve"> </w:t>
      </w:r>
      <w:r w:rsidR="00F0531A">
        <w:t>T</w:t>
      </w:r>
      <w:r>
        <w:t>he</w:t>
      </w:r>
      <w:r>
        <w:rPr>
          <w:spacing w:val="37"/>
        </w:rPr>
        <w:t xml:space="preserve"> </w:t>
      </w:r>
      <w:r>
        <w:rPr>
          <w:spacing w:val="-1"/>
        </w:rPr>
        <w:t>Session</w:t>
      </w:r>
      <w:r>
        <w:rPr>
          <w:spacing w:val="40"/>
        </w:rPr>
        <w:t xml:space="preserve"> </w:t>
      </w:r>
      <w:r>
        <w:rPr>
          <w:spacing w:val="-1"/>
        </w:rPr>
        <w:t>will</w:t>
      </w:r>
      <w:r>
        <w:rPr>
          <w:spacing w:val="38"/>
        </w:rPr>
        <w:t xml:space="preserve"> </w:t>
      </w:r>
      <w:r>
        <w:rPr>
          <w:spacing w:val="-1"/>
        </w:rPr>
        <w:t>often</w:t>
      </w:r>
      <w:r>
        <w:rPr>
          <w:spacing w:val="38"/>
        </w:rPr>
        <w:t xml:space="preserve"> </w:t>
      </w:r>
      <w:r>
        <w:t>look</w:t>
      </w:r>
      <w:r>
        <w:rPr>
          <w:spacing w:val="38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2"/>
        </w:rPr>
        <w:t>you</w:t>
      </w:r>
      <w:r w:rsidR="00F0531A">
        <w:rPr>
          <w:spacing w:val="-2"/>
        </w:rPr>
        <w:t xml:space="preserve">, </w:t>
      </w:r>
      <w:r w:rsidR="00F0531A">
        <w:rPr>
          <w:spacing w:val="-1"/>
        </w:rPr>
        <w:t>as</w:t>
      </w:r>
      <w:r w:rsidR="00F0531A">
        <w:rPr>
          <w:spacing w:val="38"/>
        </w:rPr>
        <w:t xml:space="preserve"> </w:t>
      </w:r>
      <w:r w:rsidR="00F0531A">
        <w:rPr>
          <w:spacing w:val="-1"/>
        </w:rPr>
        <w:t>Clerk</w:t>
      </w:r>
      <w:r w:rsidR="00F0531A">
        <w:rPr>
          <w:spacing w:val="40"/>
        </w:rPr>
        <w:t xml:space="preserve"> </w:t>
      </w:r>
      <w:r w:rsidR="00F0531A">
        <w:rPr>
          <w:spacing w:val="1"/>
        </w:rPr>
        <w:t>of</w:t>
      </w:r>
      <w:r w:rsidR="00F0531A">
        <w:rPr>
          <w:spacing w:val="37"/>
        </w:rPr>
        <w:t xml:space="preserve"> </w:t>
      </w:r>
      <w:r w:rsidR="00F0531A">
        <w:rPr>
          <w:spacing w:val="-1"/>
        </w:rPr>
        <w:t>Session,</w:t>
      </w:r>
      <w:r>
        <w:rPr>
          <w:spacing w:val="77"/>
        </w:rPr>
        <w:t xml:space="preserve"> </w:t>
      </w:r>
      <w:r>
        <w:rPr>
          <w:spacing w:val="-1"/>
        </w:rPr>
        <w:t>for direction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interpretation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application</w:t>
      </w:r>
      <w:r>
        <w:t xml:space="preserve"> of the </w:t>
      </w:r>
      <w:r w:rsidRPr="00535547">
        <w:rPr>
          <w:i/>
          <w:spacing w:val="-1"/>
        </w:rPr>
        <w:t>BCO</w:t>
      </w:r>
      <w:r>
        <w:t xml:space="preserve"> </w:t>
      </w:r>
      <w:r>
        <w:rPr>
          <w:spacing w:val="9"/>
        </w:rPr>
        <w:t xml:space="preserve"> </w:t>
      </w:r>
      <w:r>
        <w:t xml:space="preserve">in </w:t>
      </w:r>
      <w:r>
        <w:rPr>
          <w:spacing w:val="-1"/>
        </w:rPr>
        <w:t>matters</w:t>
      </w:r>
      <w:r>
        <w:t xml:space="preserve"> </w:t>
      </w:r>
      <w:r>
        <w:rPr>
          <w:spacing w:val="-1"/>
        </w:rPr>
        <w:t>related</w:t>
      </w:r>
      <w:r>
        <w:t xml:space="preserve"> to</w:t>
      </w:r>
      <w:r>
        <w:rPr>
          <w:spacing w:val="75"/>
        </w:rPr>
        <w:t xml:space="preserve"> </w:t>
      </w:r>
      <w:r>
        <w:rPr>
          <w:spacing w:val="-1"/>
        </w:rPr>
        <w:t>procedure.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1"/>
        </w:rPr>
        <w:t>may</w:t>
      </w:r>
      <w:r>
        <w:rPr>
          <w:spacing w:val="45"/>
        </w:rPr>
        <w:t xml:space="preserve"> </w:t>
      </w:r>
      <w:r>
        <w:rPr>
          <w:spacing w:val="-1"/>
        </w:rPr>
        <w:t>face</w:t>
      </w:r>
      <w:r>
        <w:rPr>
          <w:spacing w:val="47"/>
        </w:rPr>
        <w:t xml:space="preserve"> </w:t>
      </w:r>
      <w:r>
        <w:rPr>
          <w:spacing w:val="-1"/>
        </w:rPr>
        <w:t>situations</w:t>
      </w:r>
      <w:r>
        <w:rPr>
          <w:spacing w:val="48"/>
        </w:rPr>
        <w:t xml:space="preserve"> </w:t>
      </w:r>
      <w:r>
        <w:rPr>
          <w:spacing w:val="-1"/>
        </w:rPr>
        <w:t>where</w:t>
      </w:r>
      <w:r>
        <w:rPr>
          <w:spacing w:val="51"/>
        </w:rPr>
        <w:t xml:space="preserve"> </w:t>
      </w:r>
      <w:r>
        <w:rPr>
          <w:spacing w:val="-2"/>
        </w:rPr>
        <w:t>you</w:t>
      </w:r>
      <w:r>
        <w:rPr>
          <w:spacing w:val="50"/>
        </w:rPr>
        <w:t xml:space="preserve"> </w:t>
      </w:r>
      <w:r>
        <w:rPr>
          <w:spacing w:val="-1"/>
        </w:rPr>
        <w:t>are</w:t>
      </w:r>
      <w:r>
        <w:rPr>
          <w:spacing w:val="47"/>
        </w:rPr>
        <w:t xml:space="preserve"> </w:t>
      </w:r>
      <w:r>
        <w:t>unsure</w:t>
      </w:r>
      <w:r>
        <w:rPr>
          <w:spacing w:val="47"/>
        </w:rPr>
        <w:t xml:space="preserve"> </w:t>
      </w:r>
      <w:r>
        <w:t>how</w:t>
      </w:r>
      <w:r>
        <w:rPr>
          <w:spacing w:val="47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answer.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rPr>
          <w:spacing w:val="48"/>
        </w:rPr>
        <w:t xml:space="preserve"> </w:t>
      </w:r>
      <w:r>
        <w:t>such</w:t>
      </w:r>
      <w:r>
        <w:rPr>
          <w:spacing w:val="48"/>
        </w:rPr>
        <w:t xml:space="preserve"> </w:t>
      </w:r>
      <w:r>
        <w:rPr>
          <w:spacing w:val="-1"/>
        </w:rPr>
        <w:t>cases,</w:t>
      </w:r>
      <w:r>
        <w:rPr>
          <w:spacing w:val="48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rPr>
          <w:spacing w:val="-1"/>
        </w:rPr>
        <w:t>Stated</w:t>
      </w:r>
      <w:r>
        <w:rPr>
          <w:spacing w:val="2"/>
        </w:rPr>
        <w:t xml:space="preserve"> </w:t>
      </w:r>
      <w:r>
        <w:rPr>
          <w:spacing w:val="-1"/>
        </w:rPr>
        <w:t>Clerk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t>Presbytery</w:t>
      </w:r>
      <w:r>
        <w:rPr>
          <w:spacing w:val="-3"/>
        </w:rPr>
        <w:t xml:space="preserve"> </w:t>
      </w:r>
      <w:r>
        <w:rPr>
          <w:spacing w:val="1"/>
        </w:rPr>
        <w:t xml:space="preserve">or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Stated</w:t>
      </w:r>
      <w:r>
        <w:rPr>
          <w:spacing w:val="2"/>
        </w:rPr>
        <w:t xml:space="preserve"> </w:t>
      </w:r>
      <w:r>
        <w:rPr>
          <w:spacing w:val="-1"/>
        </w:rPr>
        <w:t>Clerk</w:t>
      </w:r>
      <w:r>
        <w:t xml:space="preserve"> 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General</w:t>
      </w:r>
      <w:r>
        <w:rPr>
          <w:spacing w:val="2"/>
        </w:rPr>
        <w:t xml:space="preserve"> </w:t>
      </w:r>
      <w:r>
        <w:t>Assembly</w:t>
      </w:r>
      <w:r>
        <w:rPr>
          <w:spacing w:val="-3"/>
        </w:rPr>
        <w:t xml:space="preserve"> </w:t>
      </w:r>
      <w:r>
        <w:t>can</w:t>
      </w:r>
      <w:r>
        <w:rPr>
          <w:spacing w:val="2"/>
        </w:rPr>
        <w:t xml:space="preserve"> </w:t>
      </w:r>
      <w:r>
        <w:t>be</w:t>
      </w:r>
      <w:r>
        <w:rPr>
          <w:spacing w:val="57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invaluable resource.</w:t>
      </w:r>
    </w:p>
    <w:p w:rsidR="00F11BC5" w:rsidRDefault="00F11BC5" w:rsidP="00EB6F06">
      <w:pPr>
        <w:pStyle w:val="BodyText"/>
        <w:kinsoku w:val="0"/>
        <w:overflowPunct w:val="0"/>
        <w:spacing w:line="276" w:lineRule="auto"/>
        <w:ind w:left="0" w:right="119"/>
        <w:jc w:val="both"/>
        <w:rPr>
          <w:spacing w:val="-1"/>
        </w:rPr>
      </w:pPr>
    </w:p>
    <w:p w:rsidR="00FB7CEB" w:rsidRDefault="00FB7CEB" w:rsidP="00EB6F06">
      <w:pPr>
        <w:pStyle w:val="BodyText"/>
        <w:kinsoku w:val="0"/>
        <w:overflowPunct w:val="0"/>
        <w:spacing w:line="276" w:lineRule="auto"/>
        <w:ind w:left="0" w:right="119"/>
        <w:jc w:val="both"/>
        <w:rPr>
          <w:spacing w:val="-1"/>
        </w:rPr>
      </w:pPr>
      <w:r>
        <w:rPr>
          <w:spacing w:val="-1"/>
        </w:rPr>
        <w:t>As</w:t>
      </w:r>
      <w:r>
        <w:rPr>
          <w:spacing w:val="9"/>
        </w:rPr>
        <w:t xml:space="preserve"> </w:t>
      </w:r>
      <w:r>
        <w:rPr>
          <w:spacing w:val="-2"/>
        </w:rPr>
        <w:t>you</w:t>
      </w:r>
      <w:r>
        <w:rPr>
          <w:spacing w:val="9"/>
        </w:rPr>
        <w:t xml:space="preserve"> </w:t>
      </w:r>
      <w:r>
        <w:rPr>
          <w:spacing w:val="-2"/>
        </w:rPr>
        <w:t>go</w:t>
      </w:r>
      <w:r>
        <w:rPr>
          <w:spacing w:val="7"/>
        </w:rPr>
        <w:t xml:space="preserve"> </w:t>
      </w:r>
      <w:r>
        <w:rPr>
          <w:spacing w:val="-1"/>
        </w:rPr>
        <w:t>about</w:t>
      </w:r>
      <w:r>
        <w:rPr>
          <w:spacing w:val="12"/>
        </w:rPr>
        <w:t xml:space="preserve"> </w:t>
      </w:r>
      <w:r>
        <w:rPr>
          <w:spacing w:val="-2"/>
        </w:rPr>
        <w:t>your</w:t>
      </w:r>
      <w:r>
        <w:rPr>
          <w:spacing w:val="6"/>
        </w:rPr>
        <w:t xml:space="preserve"> </w:t>
      </w:r>
      <w:r>
        <w:t>duties</w:t>
      </w:r>
      <w:r w:rsidR="00F0531A">
        <w:t>,</w:t>
      </w:r>
      <w:r>
        <w:rPr>
          <w:spacing w:val="9"/>
        </w:rPr>
        <w:t xml:space="preserve"> </w:t>
      </w:r>
      <w:r w:rsidR="00A32084">
        <w:rPr>
          <w:spacing w:val="-1"/>
        </w:rPr>
        <w:t>writing</w:t>
      </w:r>
      <w:r w:rsidR="00A32084">
        <w:rPr>
          <w:spacing w:val="6"/>
        </w:rPr>
        <w:t xml:space="preserve"> </w:t>
      </w:r>
      <w:r w:rsidR="00A32084">
        <w:t>the</w:t>
      </w:r>
      <w:r w:rsidR="00A32084">
        <w:rPr>
          <w:spacing w:val="65"/>
        </w:rPr>
        <w:t xml:space="preserve"> </w:t>
      </w:r>
      <w:r w:rsidR="00A32084">
        <w:rPr>
          <w:spacing w:val="-1"/>
        </w:rPr>
        <w:t>minutes</w:t>
      </w:r>
      <w:r w:rsidR="00A32084">
        <w:rPr>
          <w:spacing w:val="7"/>
        </w:rPr>
        <w:t xml:space="preserve"> </w:t>
      </w:r>
      <w:r w:rsidR="00A32084">
        <w:t>of</w:t>
      </w:r>
      <w:r w:rsidR="00A32084">
        <w:rPr>
          <w:spacing w:val="6"/>
        </w:rPr>
        <w:t xml:space="preserve"> </w:t>
      </w:r>
      <w:r w:rsidR="00A32084">
        <w:rPr>
          <w:spacing w:val="-1"/>
        </w:rPr>
        <w:t>each</w:t>
      </w:r>
      <w:r w:rsidR="00A32084">
        <w:rPr>
          <w:spacing w:val="9"/>
        </w:rPr>
        <w:t xml:space="preserve"> </w:t>
      </w:r>
      <w:r w:rsidR="00A32084">
        <w:rPr>
          <w:spacing w:val="-1"/>
        </w:rPr>
        <w:t xml:space="preserve">meeting, </w:t>
      </w:r>
      <w:r>
        <w:rPr>
          <w:spacing w:val="-2"/>
        </w:rPr>
        <w:t>you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record</w:t>
      </w:r>
      <w:r>
        <w:rPr>
          <w:spacing w:val="7"/>
        </w:rPr>
        <w:t xml:space="preserve"> </w:t>
      </w:r>
      <w:r>
        <w:t>much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history</w:t>
      </w:r>
      <w:r>
        <w:rPr>
          <w:spacing w:val="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2"/>
        </w:rPr>
        <w:t>your</w:t>
      </w:r>
      <w:r>
        <w:rPr>
          <w:spacing w:val="6"/>
        </w:rPr>
        <w:t xml:space="preserve"> </w:t>
      </w:r>
      <w:r>
        <w:rPr>
          <w:spacing w:val="-1"/>
        </w:rPr>
        <w:t>church</w:t>
      </w:r>
      <w:r w:rsidR="00A32084">
        <w:rPr>
          <w:spacing w:val="-1"/>
        </w:rPr>
        <w:t>.</w:t>
      </w:r>
      <w:r>
        <w:rPr>
          <w:spacing w:val="7"/>
        </w:rPr>
        <w:t xml:space="preserve"> </w:t>
      </w:r>
      <w:r>
        <w:rPr>
          <w:spacing w:val="-1"/>
        </w:rPr>
        <w:t>Future</w:t>
      </w:r>
      <w:r>
        <w:rPr>
          <w:spacing w:val="8"/>
        </w:rPr>
        <w:t xml:space="preserve"> </w:t>
      </w:r>
      <w:r>
        <w:rPr>
          <w:spacing w:val="-1"/>
        </w:rPr>
        <w:t>generations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10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able</w:t>
      </w:r>
      <w:r>
        <w:rPr>
          <w:spacing w:val="8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learn</w:t>
      </w:r>
      <w:r>
        <w:rPr>
          <w:spacing w:val="7"/>
        </w:rPr>
        <w:t xml:space="preserve"> </w:t>
      </w:r>
      <w:r>
        <w:t>how</w:t>
      </w:r>
      <w:r>
        <w:rPr>
          <w:spacing w:val="11"/>
        </w:rPr>
        <w:t xml:space="preserve"> </w:t>
      </w:r>
      <w:r>
        <w:rPr>
          <w:spacing w:val="-1"/>
        </w:rPr>
        <w:t>your</w:t>
      </w:r>
      <w:r>
        <w:rPr>
          <w:spacing w:val="8"/>
        </w:rPr>
        <w:t xml:space="preserve"> </w:t>
      </w:r>
      <w:r>
        <w:rPr>
          <w:spacing w:val="-1"/>
        </w:rPr>
        <w:t>generation</w:t>
      </w:r>
      <w:r>
        <w:rPr>
          <w:spacing w:val="9"/>
        </w:rPr>
        <w:t xml:space="preserve"> </w:t>
      </w:r>
      <w:r>
        <w:rPr>
          <w:spacing w:val="-1"/>
        </w:rPr>
        <w:t>advanced</w:t>
      </w:r>
      <w:r>
        <w:rPr>
          <w:spacing w:val="103"/>
        </w:rPr>
        <w:t xml:space="preserve"> </w:t>
      </w:r>
      <w:r>
        <w:rPr>
          <w:spacing w:val="-1"/>
        </w:rPr>
        <w:t>God’s</w:t>
      </w:r>
      <w:r>
        <w:t xml:space="preserve"> </w:t>
      </w:r>
      <w:r>
        <w:rPr>
          <w:spacing w:val="-1"/>
        </w:rPr>
        <w:t>kingdom</w:t>
      </w:r>
      <w:r>
        <w:t xml:space="preserve"> to the</w:t>
      </w:r>
      <w:r>
        <w:rPr>
          <w:spacing w:val="-1"/>
        </w:rPr>
        <w:t xml:space="preserve"> </w:t>
      </w:r>
      <w:r>
        <w:t>ends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earth.</w:t>
      </w:r>
    </w:p>
    <w:p w:rsidR="00F11BC5" w:rsidRDefault="00F11BC5" w:rsidP="00EB6F06">
      <w:pPr>
        <w:pStyle w:val="Heading2"/>
        <w:kinsoku w:val="0"/>
        <w:overflowPunct w:val="0"/>
        <w:spacing w:line="276" w:lineRule="auto"/>
        <w:jc w:val="both"/>
        <w:rPr>
          <w:spacing w:val="-1"/>
        </w:rPr>
      </w:pPr>
    </w:p>
    <w:p w:rsidR="00FB7CEB" w:rsidRDefault="00FB7CEB" w:rsidP="00EB6F06">
      <w:pPr>
        <w:pStyle w:val="Heading2"/>
        <w:kinsoku w:val="0"/>
        <w:overflowPunct w:val="0"/>
        <w:spacing w:line="276" w:lineRule="auto"/>
        <w:jc w:val="both"/>
        <w:rPr>
          <w:b w:val="0"/>
          <w:bCs w:val="0"/>
        </w:rPr>
      </w:pPr>
      <w:r>
        <w:rPr>
          <w:spacing w:val="-1"/>
        </w:rPr>
        <w:t>Clerk’s</w:t>
      </w:r>
      <w:r>
        <w:t xml:space="preserve"> </w:t>
      </w:r>
      <w:r>
        <w:rPr>
          <w:spacing w:val="-1"/>
        </w:rPr>
        <w:t>Responsibilities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Glance</w:t>
      </w:r>
    </w:p>
    <w:p w:rsidR="00FB7CEB" w:rsidRDefault="00FB7CEB" w:rsidP="00EB6F06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F11BC5">
      <w:pPr>
        <w:pStyle w:val="BodyText"/>
        <w:numPr>
          <w:ilvl w:val="0"/>
          <w:numId w:val="14"/>
        </w:numPr>
        <w:tabs>
          <w:tab w:val="left" w:pos="1080"/>
        </w:tabs>
        <w:kinsoku w:val="0"/>
        <w:overflowPunct w:val="0"/>
        <w:spacing w:line="276" w:lineRule="auto"/>
        <w:ind w:left="1080"/>
        <w:rPr>
          <w:spacing w:val="-1"/>
        </w:rPr>
      </w:pPr>
      <w:r>
        <w:rPr>
          <w:spacing w:val="-1"/>
        </w:rPr>
        <w:t>Keep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complete and</w:t>
      </w:r>
      <w:r>
        <w:rPr>
          <w:spacing w:val="2"/>
        </w:rPr>
        <w:t xml:space="preserve"> </w:t>
      </w:r>
      <w:r>
        <w:rPr>
          <w:spacing w:val="-1"/>
        </w:rPr>
        <w:t>accurate record</w:t>
      </w:r>
      <w: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proceedings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Session.</w:t>
      </w:r>
    </w:p>
    <w:p w:rsidR="00FB7CEB" w:rsidRDefault="00FB7CEB" w:rsidP="00F11BC5">
      <w:pPr>
        <w:pStyle w:val="BodyText"/>
        <w:numPr>
          <w:ilvl w:val="0"/>
          <w:numId w:val="14"/>
        </w:numPr>
        <w:tabs>
          <w:tab w:val="left" w:pos="1080"/>
        </w:tabs>
        <w:kinsoku w:val="0"/>
        <w:overflowPunct w:val="0"/>
        <w:spacing w:line="276" w:lineRule="auto"/>
        <w:ind w:left="1080" w:right="647"/>
        <w:rPr>
          <w:spacing w:val="-1"/>
        </w:rPr>
      </w:pPr>
      <w:r>
        <w:rPr>
          <w:spacing w:val="-1"/>
        </w:rPr>
        <w:t>Provide extracts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minutes</w:t>
      </w:r>
      <w:r>
        <w:t xml:space="preserve"> </w:t>
      </w:r>
      <w:r>
        <w:rPr>
          <w:spacing w:val="-1"/>
        </w:rPr>
        <w:t xml:space="preserve">whenever </w:t>
      </w:r>
      <w:r>
        <w:t>properly</w:t>
      </w:r>
      <w:r>
        <w:rPr>
          <w:spacing w:val="-5"/>
        </w:rPr>
        <w:t xml:space="preserve"> </w:t>
      </w:r>
      <w:r>
        <w:rPr>
          <w:spacing w:val="-1"/>
        </w:rPr>
        <w:t>requested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91"/>
        </w:rPr>
        <w:t xml:space="preserve"> </w:t>
      </w:r>
      <w:r>
        <w:rPr>
          <w:spacing w:val="-1"/>
        </w:rPr>
        <w:t>Session.</w:t>
      </w:r>
    </w:p>
    <w:p w:rsidR="00FB7CEB" w:rsidRDefault="00FB7CEB" w:rsidP="00F11BC5">
      <w:pPr>
        <w:pStyle w:val="BodyText"/>
        <w:numPr>
          <w:ilvl w:val="0"/>
          <w:numId w:val="14"/>
        </w:numPr>
        <w:tabs>
          <w:tab w:val="left" w:pos="1080"/>
        </w:tabs>
        <w:kinsoku w:val="0"/>
        <w:overflowPunct w:val="0"/>
        <w:spacing w:line="276" w:lineRule="auto"/>
        <w:ind w:left="1080" w:right="187"/>
      </w:pPr>
      <w:r>
        <w:rPr>
          <w:spacing w:val="-1"/>
        </w:rPr>
        <w:t>Keep</w:t>
      </w:r>
      <w: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accurate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complete</w:t>
      </w:r>
      <w:r>
        <w:rPr>
          <w:spacing w:val="-1"/>
        </w:rPr>
        <w:t xml:space="preserve"> roll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Communicant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non-Communicant</w:t>
      </w:r>
      <w:r>
        <w:rPr>
          <w:spacing w:val="71"/>
        </w:rPr>
        <w:t xml:space="preserve"> </w:t>
      </w:r>
      <w:r>
        <w:rPr>
          <w:spacing w:val="-1"/>
        </w:rPr>
        <w:t>membership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church. </w:t>
      </w:r>
      <w:r>
        <w:rPr>
          <w:spacing w:val="-2"/>
        </w:rPr>
        <w:t>(It</w:t>
      </w:r>
      <w:r>
        <w:t xml:space="preserve"> is permissible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 xml:space="preserve">delegate </w:t>
      </w:r>
      <w:r>
        <w:t>this responsibility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t xml:space="preserve"> </w:t>
      </w:r>
      <w:r>
        <w:rPr>
          <w:spacing w:val="-1"/>
        </w:rPr>
        <w:t>church</w:t>
      </w:r>
      <w:r>
        <w:t xml:space="preserve"> staff</w:t>
      </w:r>
      <w:r>
        <w:rPr>
          <w:spacing w:val="35"/>
        </w:rPr>
        <w:t xml:space="preserve"> </w:t>
      </w:r>
      <w:r>
        <w:rPr>
          <w:spacing w:val="-1"/>
        </w:rPr>
        <w:t xml:space="preserve">under </w:t>
      </w:r>
      <w:r>
        <w:t>the</w:t>
      </w:r>
      <w:r>
        <w:rPr>
          <w:spacing w:val="-1"/>
        </w:rPr>
        <w:t xml:space="preserve"> clerk’s</w:t>
      </w:r>
      <w:r>
        <w:t xml:space="preserve"> oversight.)</w:t>
      </w:r>
    </w:p>
    <w:p w:rsidR="00FB7CEB" w:rsidRDefault="00FB7CEB" w:rsidP="00F11BC5">
      <w:pPr>
        <w:pStyle w:val="BodyText"/>
        <w:numPr>
          <w:ilvl w:val="0"/>
          <w:numId w:val="14"/>
        </w:numPr>
        <w:tabs>
          <w:tab w:val="left" w:pos="1080"/>
        </w:tabs>
        <w:kinsoku w:val="0"/>
        <w:overflowPunct w:val="0"/>
        <w:spacing w:line="276" w:lineRule="auto"/>
        <w:ind w:left="1080" w:right="311"/>
        <w:rPr>
          <w:spacing w:val="-1"/>
        </w:rPr>
      </w:pPr>
      <w:r>
        <w:rPr>
          <w:spacing w:val="-1"/>
        </w:rPr>
        <w:t>Bring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1"/>
        </w:rPr>
        <w:t xml:space="preserve">correspondence </w:t>
      </w:r>
      <w:r>
        <w:t>to the</w:t>
      </w:r>
      <w:r>
        <w:rPr>
          <w:spacing w:val="1"/>
        </w:rPr>
        <w:t xml:space="preserve"> </w:t>
      </w:r>
      <w:r>
        <w:rPr>
          <w:spacing w:val="-1"/>
        </w:rPr>
        <w:t>attention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Session,</w:t>
      </w:r>
      <w:r>
        <w:t xml:space="preserve"> </w:t>
      </w:r>
      <w:r>
        <w:rPr>
          <w:spacing w:val="-1"/>
        </w:rPr>
        <w:t>and</w:t>
      </w:r>
      <w:r>
        <w:t xml:space="preserve"> respond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directed</w:t>
      </w:r>
      <w:r>
        <w:rPr>
          <w:spacing w:val="91"/>
        </w:rP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Session.</w:t>
      </w:r>
    </w:p>
    <w:p w:rsidR="00FB7CEB" w:rsidRDefault="00FB7CEB" w:rsidP="00F11BC5">
      <w:pPr>
        <w:pStyle w:val="BodyText"/>
        <w:numPr>
          <w:ilvl w:val="0"/>
          <w:numId w:val="14"/>
        </w:numPr>
        <w:tabs>
          <w:tab w:val="left" w:pos="1080"/>
        </w:tabs>
        <w:kinsoku w:val="0"/>
        <w:overflowPunct w:val="0"/>
        <w:spacing w:line="276" w:lineRule="auto"/>
        <w:ind w:left="1080" w:right="246"/>
        <w:rPr>
          <w:spacing w:val="-1"/>
        </w:rPr>
      </w:pPr>
      <w:r>
        <w:t>Notify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members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Session</w:t>
      </w:r>
      <w:r>
        <w:t xml:space="preserve"> of</w:t>
      </w:r>
      <w:r>
        <w:rPr>
          <w:spacing w:val="-1"/>
        </w:rPr>
        <w:t xml:space="preserve"> meetings</w:t>
      </w:r>
      <w:r>
        <w:rPr>
          <w:spacing w:val="2"/>
        </w:rPr>
        <w:t xml:space="preserve"> </w:t>
      </w:r>
      <w:r>
        <w:rPr>
          <w:spacing w:val="-1"/>
        </w:rPr>
        <w:t>called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the Moderator,</w:t>
      </w:r>
      <w:r>
        <w:rPr>
          <w:spacing w:val="2"/>
        </w:rPr>
        <w:t xml:space="preserve"> </w:t>
      </w:r>
      <w:r>
        <w:t>carefully</w:t>
      </w:r>
      <w:r>
        <w:rPr>
          <w:spacing w:val="-5"/>
        </w:rPr>
        <w:t xml:space="preserve"> </w:t>
      </w:r>
      <w:r>
        <w:t>stating</w:t>
      </w:r>
      <w:r>
        <w:rPr>
          <w:spacing w:val="67"/>
        </w:rPr>
        <w:t xml:space="preserve"> </w:t>
      </w:r>
      <w:r>
        <w:t>the</w:t>
      </w:r>
      <w:r>
        <w:rPr>
          <w:spacing w:val="-1"/>
        </w:rPr>
        <w:t xml:space="preserve"> business</w:t>
      </w:r>
      <w:r>
        <w:t xml:space="preserve"> to be</w:t>
      </w:r>
      <w:r>
        <w:rPr>
          <w:spacing w:val="-1"/>
        </w:rPr>
        <w:t xml:space="preserve"> conducted.</w:t>
      </w:r>
    </w:p>
    <w:p w:rsidR="00FB7CEB" w:rsidRDefault="00FB7CEB" w:rsidP="00F11BC5">
      <w:pPr>
        <w:pStyle w:val="BodyText"/>
        <w:numPr>
          <w:ilvl w:val="0"/>
          <w:numId w:val="14"/>
        </w:numPr>
        <w:tabs>
          <w:tab w:val="left" w:pos="1080"/>
        </w:tabs>
        <w:kinsoku w:val="0"/>
        <w:overflowPunct w:val="0"/>
        <w:spacing w:line="276" w:lineRule="auto"/>
        <w:ind w:left="1080" w:right="875"/>
        <w:rPr>
          <w:spacing w:val="-1"/>
        </w:rPr>
      </w:pPr>
      <w:r>
        <w:t>Notify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congregation</w:t>
      </w:r>
      <w:r>
        <w:t xml:space="preserve"> of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meetings</w:t>
      </w:r>
      <w:r>
        <w:rPr>
          <w:spacing w:val="2"/>
        </w:rPr>
        <w:t xml:space="preserve"> </w:t>
      </w:r>
      <w:r>
        <w:rPr>
          <w:spacing w:val="-1"/>
        </w:rPr>
        <w:t>called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the Session,</w:t>
      </w:r>
      <w:r>
        <w:t xml:space="preserve"> </w:t>
      </w:r>
      <w:r>
        <w:rPr>
          <w:spacing w:val="-1"/>
        </w:rPr>
        <w:t>carefully</w:t>
      </w:r>
      <w:r>
        <w:rPr>
          <w:spacing w:val="-5"/>
        </w:rPr>
        <w:t xml:space="preserve"> </w:t>
      </w:r>
      <w:r>
        <w:t>stating</w:t>
      </w:r>
      <w:r>
        <w:rPr>
          <w:spacing w:val="-3"/>
        </w:rPr>
        <w:t xml:space="preserve"> </w:t>
      </w:r>
      <w:r>
        <w:t>the</w:t>
      </w:r>
      <w:r>
        <w:rPr>
          <w:spacing w:val="71"/>
        </w:rPr>
        <w:t xml:space="preserve"> </w:t>
      </w:r>
      <w:r>
        <w:rPr>
          <w:spacing w:val="-1"/>
        </w:rPr>
        <w:t>business</w:t>
      </w:r>
      <w:r>
        <w:t xml:space="preserve"> to be</w:t>
      </w:r>
      <w:r>
        <w:rPr>
          <w:spacing w:val="-1"/>
        </w:rPr>
        <w:t xml:space="preserve"> transacted</w:t>
      </w:r>
      <w:r>
        <w:rPr>
          <w:spacing w:val="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the meeting.</w:t>
      </w:r>
    </w:p>
    <w:p w:rsidR="00FB7CEB" w:rsidRDefault="00FB7CEB" w:rsidP="00F11BC5">
      <w:pPr>
        <w:pStyle w:val="BodyText"/>
        <w:numPr>
          <w:ilvl w:val="0"/>
          <w:numId w:val="14"/>
        </w:numPr>
        <w:tabs>
          <w:tab w:val="left" w:pos="1080"/>
        </w:tabs>
        <w:kinsoku w:val="0"/>
        <w:overflowPunct w:val="0"/>
        <w:spacing w:line="276" w:lineRule="auto"/>
        <w:ind w:left="1080" w:right="550"/>
        <w:rPr>
          <w:spacing w:val="-1"/>
        </w:rPr>
      </w:pPr>
      <w:r>
        <w:rPr>
          <w:spacing w:val="-1"/>
        </w:rPr>
        <w:t xml:space="preserve">Prepare </w:t>
      </w:r>
      <w:r>
        <w:t>the</w:t>
      </w:r>
      <w:r>
        <w:rPr>
          <w:spacing w:val="-1"/>
        </w:rPr>
        <w:t xml:space="preserve"> Sessional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</w:t>
      </w:r>
      <w:r>
        <w:t xml:space="preserve">annual </w:t>
      </w:r>
      <w:r>
        <w:rPr>
          <w:spacing w:val="-1"/>
        </w:rPr>
        <w:t xml:space="preserve">review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presbytery’s</w:t>
      </w:r>
      <w:r>
        <w:t xml:space="preserve"> </w:t>
      </w:r>
      <w:r>
        <w:rPr>
          <w:spacing w:val="-1"/>
        </w:rPr>
        <w:t>review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records</w:t>
      </w:r>
      <w:r>
        <w:rPr>
          <w:spacing w:val="88"/>
        </w:rPr>
        <w:t xml:space="preserve"> </w:t>
      </w:r>
      <w:r>
        <w:rPr>
          <w:spacing w:val="-1"/>
        </w:rPr>
        <w:t>committee.</w:t>
      </w:r>
    </w:p>
    <w:p w:rsidR="00FB7CEB" w:rsidRDefault="00FB7CEB" w:rsidP="00F11BC5">
      <w:pPr>
        <w:pStyle w:val="BodyText"/>
        <w:numPr>
          <w:ilvl w:val="0"/>
          <w:numId w:val="14"/>
        </w:numPr>
        <w:tabs>
          <w:tab w:val="left" w:pos="1080"/>
        </w:tabs>
        <w:kinsoku w:val="0"/>
        <w:overflowPunct w:val="0"/>
        <w:spacing w:line="276" w:lineRule="auto"/>
        <w:ind w:left="1080"/>
        <w:rPr>
          <w:spacing w:val="-1"/>
        </w:rPr>
      </w:pPr>
      <w:r>
        <w:rPr>
          <w:spacing w:val="-1"/>
        </w:rPr>
        <w:t xml:space="preserve">Be </w:t>
      </w:r>
      <w:r>
        <w:t>sure</w:t>
      </w:r>
      <w:r>
        <w:rPr>
          <w:spacing w:val="-1"/>
        </w:rPr>
        <w:t xml:space="preserve"> that</w:t>
      </w:r>
      <w:r>
        <w:t xml:space="preserve"> the</w:t>
      </w:r>
      <w:r>
        <w:rPr>
          <w:spacing w:val="-1"/>
        </w:rPr>
        <w:t xml:space="preserve"> </w:t>
      </w:r>
      <w:r>
        <w:t xml:space="preserve">annual </w:t>
      </w:r>
      <w:r>
        <w:rPr>
          <w:spacing w:val="-1"/>
        </w:rPr>
        <w:t>statistical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requested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General</w:t>
      </w:r>
      <w:r>
        <w:t xml:space="preserve"> Assembly</w:t>
      </w:r>
      <w:r>
        <w:rPr>
          <w:spacing w:val="-5"/>
        </w:rPr>
        <w:t xml:space="preserve"> </w:t>
      </w:r>
      <w:r>
        <w:t xml:space="preserve">is </w:t>
      </w:r>
      <w:r>
        <w:rPr>
          <w:spacing w:val="-1"/>
        </w:rPr>
        <w:t>completed.</w:t>
      </w:r>
    </w:p>
    <w:p w:rsidR="00FB7CEB" w:rsidRDefault="00FB7CEB" w:rsidP="00F11BC5">
      <w:pPr>
        <w:pStyle w:val="BodyText"/>
        <w:numPr>
          <w:ilvl w:val="0"/>
          <w:numId w:val="14"/>
        </w:numPr>
        <w:tabs>
          <w:tab w:val="left" w:pos="1080"/>
        </w:tabs>
        <w:kinsoku w:val="0"/>
        <w:overflowPunct w:val="0"/>
        <w:spacing w:line="276" w:lineRule="auto"/>
        <w:ind w:left="1080"/>
        <w:rPr>
          <w:spacing w:val="-1"/>
        </w:rPr>
      </w:pPr>
      <w:r>
        <w:rPr>
          <w:spacing w:val="-1"/>
        </w:rPr>
        <w:t>Complete all</w:t>
      </w:r>
      <w:r>
        <w:t xml:space="preserve"> </w:t>
      </w:r>
      <w:r>
        <w:rPr>
          <w:spacing w:val="-1"/>
        </w:rPr>
        <w:t xml:space="preserve">correspondence </w:t>
      </w:r>
      <w:r>
        <w:t>in a</w:t>
      </w:r>
      <w:r>
        <w:rPr>
          <w:spacing w:val="-1"/>
        </w:rPr>
        <w:t xml:space="preserve"> </w:t>
      </w:r>
      <w:r>
        <w:t>timely</w:t>
      </w:r>
      <w:r>
        <w:rPr>
          <w:spacing w:val="-5"/>
        </w:rPr>
        <w:t xml:space="preserve"> </w:t>
      </w:r>
      <w:r>
        <w:rPr>
          <w:spacing w:val="-1"/>
        </w:rPr>
        <w:t>manner.</w:t>
      </w:r>
    </w:p>
    <w:p w:rsidR="00FB7CEB" w:rsidRDefault="00FB7CEB" w:rsidP="00F11BC5">
      <w:pPr>
        <w:pStyle w:val="BodyText"/>
        <w:numPr>
          <w:ilvl w:val="0"/>
          <w:numId w:val="14"/>
        </w:numPr>
        <w:tabs>
          <w:tab w:val="left" w:pos="1080"/>
        </w:tabs>
        <w:kinsoku w:val="0"/>
        <w:overflowPunct w:val="0"/>
        <w:spacing w:line="276" w:lineRule="auto"/>
        <w:ind w:left="1080"/>
        <w:rPr>
          <w:spacing w:val="-1"/>
        </w:rPr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requested,</w:t>
      </w:r>
      <w:r>
        <w:t xml:space="preserve"> serve</w:t>
      </w:r>
      <w:r>
        <w:rPr>
          <w:spacing w:val="-1"/>
        </w:rPr>
        <w:t xml:space="preserve"> as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clerk</w:t>
      </w:r>
      <w:r>
        <w:t xml:space="preserve"> </w:t>
      </w:r>
      <w:r>
        <w:rPr>
          <w:spacing w:val="-1"/>
        </w:rPr>
        <w:t>(recording</w:t>
      </w:r>
      <w:r>
        <w:rPr>
          <w:spacing w:val="-3"/>
        </w:rPr>
        <w:t xml:space="preserve"> </w:t>
      </w:r>
      <w:r>
        <w:rPr>
          <w:spacing w:val="-1"/>
        </w:rPr>
        <w:t>secretary)</w:t>
      </w:r>
      <w:r>
        <w:rPr>
          <w:spacing w:val="1"/>
        </w:rPr>
        <w:t xml:space="preserve"> of</w:t>
      </w:r>
      <w:r>
        <w:rPr>
          <w:spacing w:val="-1"/>
        </w:rPr>
        <w:t xml:space="preserve"> congregational</w:t>
      </w:r>
      <w:r>
        <w:t xml:space="preserve"> </w:t>
      </w:r>
      <w:r>
        <w:rPr>
          <w:spacing w:val="-1"/>
        </w:rPr>
        <w:t>meetings.</w:t>
      </w:r>
    </w:p>
    <w:p w:rsidR="00FB7CEB" w:rsidRDefault="008F628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17"/>
          <w:szCs w:val="17"/>
        </w:rPr>
      </w:pPr>
    </w:p>
    <w:p w:rsidR="00FB7CEB" w:rsidRDefault="00FB7CEB" w:rsidP="00535547">
      <w:pPr>
        <w:pStyle w:val="Heading1"/>
        <w:kinsoku w:val="0"/>
        <w:overflowPunct w:val="0"/>
        <w:spacing w:before="0" w:line="276" w:lineRule="auto"/>
        <w:ind w:left="0" w:right="54"/>
        <w:jc w:val="center"/>
        <w:rPr>
          <w:b w:val="0"/>
          <w:bCs w:val="0"/>
        </w:rPr>
      </w:pPr>
      <w:r>
        <w:rPr>
          <w:sz w:val="20"/>
          <w:szCs w:val="20"/>
        </w:rPr>
        <w:t>This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page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remains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blank.</w:t>
      </w:r>
      <w:bookmarkStart w:id="1" w:name="004_Session_Meeting"/>
      <w:bookmarkEnd w:id="1"/>
      <w:r w:rsidR="00A72E4F">
        <w:br w:type="page"/>
      </w:r>
      <w:r>
        <w:lastRenderedPageBreak/>
        <w:t>SESSION</w:t>
      </w:r>
      <w:r>
        <w:rPr>
          <w:spacing w:val="-2"/>
        </w:rPr>
        <w:t xml:space="preserve"> MEETING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5"/>
          <w:szCs w:val="25"/>
        </w:rPr>
      </w:pPr>
    </w:p>
    <w:p w:rsidR="00FB7CEB" w:rsidRDefault="00FB7CEB" w:rsidP="00DA4EB1">
      <w:pPr>
        <w:pStyle w:val="BodyText"/>
        <w:kinsoku w:val="0"/>
        <w:overflowPunct w:val="0"/>
        <w:spacing w:line="276" w:lineRule="auto"/>
        <w:ind w:left="0" w:right="40"/>
        <w:jc w:val="both"/>
        <w:rPr>
          <w:spacing w:val="-1"/>
        </w:rPr>
      </w:pPr>
      <w:r>
        <w:rPr>
          <w:spacing w:val="-1"/>
        </w:rPr>
        <w:t>Since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Session</w:t>
      </w:r>
      <w:r>
        <w:rPr>
          <w:spacing w:val="48"/>
        </w:rPr>
        <w:t xml:space="preserve"> </w:t>
      </w:r>
      <w:r>
        <w:t>is</w:t>
      </w:r>
      <w:r>
        <w:rPr>
          <w:spacing w:val="48"/>
        </w:rPr>
        <w:t xml:space="preserve"> </w:t>
      </w:r>
      <w:r>
        <w:rPr>
          <w:spacing w:val="-1"/>
        </w:rPr>
        <w:t>charged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8"/>
        </w:rPr>
        <w:t xml:space="preserve"> </w:t>
      </w:r>
      <w:r>
        <w:t>maintaining</w:t>
      </w:r>
      <w:r>
        <w:rPr>
          <w:spacing w:val="48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spiritual</w:t>
      </w:r>
      <w:r>
        <w:rPr>
          <w:spacing w:val="48"/>
        </w:rPr>
        <w:t xml:space="preserve"> </w:t>
      </w:r>
      <w:r>
        <w:rPr>
          <w:spacing w:val="-1"/>
        </w:rPr>
        <w:t>government</w:t>
      </w:r>
      <w:r>
        <w:rPr>
          <w:spacing w:val="50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church,</w:t>
      </w:r>
      <w:r>
        <w:rPr>
          <w:spacing w:val="48"/>
        </w:rPr>
        <w:t xml:space="preserve"> </w:t>
      </w:r>
      <w:r>
        <w:t>most</w:t>
      </w:r>
      <w:r>
        <w:rPr>
          <w:spacing w:val="73"/>
        </w:rPr>
        <w:t xml:space="preserve"> </w:t>
      </w:r>
      <w:r>
        <w:rPr>
          <w:spacing w:val="-1"/>
        </w:rPr>
        <w:t>Sessions</w:t>
      </w:r>
      <w:r>
        <w:rPr>
          <w:spacing w:val="19"/>
        </w:rPr>
        <w:t xml:space="preserve"> </w:t>
      </w:r>
      <w:r>
        <w:t>hold</w:t>
      </w:r>
      <w:r>
        <w:rPr>
          <w:spacing w:val="19"/>
        </w:rPr>
        <w:t xml:space="preserve"> </w:t>
      </w:r>
      <w:r>
        <w:rPr>
          <w:spacing w:val="-1"/>
        </w:rPr>
        <w:t>stated</w:t>
      </w:r>
      <w:r>
        <w:rPr>
          <w:spacing w:val="19"/>
        </w:rPr>
        <w:t xml:space="preserve"> </w:t>
      </w:r>
      <w:r>
        <w:rPr>
          <w:spacing w:val="-1"/>
        </w:rPr>
        <w:t>meetings</w:t>
      </w:r>
      <w:r>
        <w:rPr>
          <w:spacing w:val="19"/>
        </w:rPr>
        <w:t xml:space="preserve"> </w:t>
      </w:r>
      <w:r>
        <w:t>every</w:t>
      </w:r>
      <w:r>
        <w:rPr>
          <w:spacing w:val="14"/>
        </w:rPr>
        <w:t xml:space="preserve"> </w:t>
      </w:r>
      <w:r>
        <w:t>month.</w:t>
      </w:r>
      <w:r>
        <w:rPr>
          <w:spacing w:val="19"/>
        </w:rPr>
        <w:t xml:space="preserve"> </w:t>
      </w:r>
      <w:r>
        <w:rPr>
          <w:spacing w:val="-1"/>
        </w:rPr>
        <w:t>Often</w:t>
      </w:r>
      <w:r>
        <w:rPr>
          <w:spacing w:val="19"/>
        </w:rPr>
        <w:t xml:space="preserve"> </w:t>
      </w:r>
      <w:r>
        <w:rPr>
          <w:spacing w:val="-1"/>
        </w:rPr>
        <w:t>special</w:t>
      </w:r>
      <w:r>
        <w:rPr>
          <w:spacing w:val="19"/>
        </w:rPr>
        <w:t xml:space="preserve"> </w:t>
      </w:r>
      <w:r>
        <w:rPr>
          <w:spacing w:val="-1"/>
        </w:rPr>
        <w:t>meetings</w:t>
      </w:r>
      <w:r>
        <w:rPr>
          <w:spacing w:val="19"/>
        </w:rPr>
        <w:t xml:space="preserve"> </w:t>
      </w:r>
      <w:r>
        <w:t>must</w:t>
      </w:r>
      <w:r>
        <w:rPr>
          <w:spacing w:val="22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called</w:t>
      </w:r>
      <w:r>
        <w:rPr>
          <w:spacing w:val="21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address</w:t>
      </w:r>
      <w:r>
        <w:rPr>
          <w:spacing w:val="19"/>
        </w:rPr>
        <w:t xml:space="preserve"> </w:t>
      </w:r>
      <w:r>
        <w:t>a</w:t>
      </w:r>
      <w:r>
        <w:rPr>
          <w:spacing w:val="85"/>
        </w:rPr>
        <w:t xml:space="preserve"> </w:t>
      </w:r>
      <w:r>
        <w:rPr>
          <w:spacing w:val="-1"/>
        </w:rPr>
        <w:t>specific</w:t>
      </w:r>
      <w:r>
        <w:rPr>
          <w:spacing w:val="39"/>
        </w:rPr>
        <w:t xml:space="preserve"> </w:t>
      </w:r>
      <w:r>
        <w:t>issue</w:t>
      </w:r>
      <w:r>
        <w:rPr>
          <w:spacing w:val="39"/>
        </w:rPr>
        <w:t xml:space="preserve"> </w:t>
      </w:r>
      <w:r>
        <w:rPr>
          <w:spacing w:val="-1"/>
        </w:rPr>
        <w:t>that</w:t>
      </w:r>
      <w:r>
        <w:rPr>
          <w:spacing w:val="41"/>
        </w:rPr>
        <w:t xml:space="preserve"> </w:t>
      </w:r>
      <w:r>
        <w:t>needs</w:t>
      </w:r>
      <w:r>
        <w:rPr>
          <w:spacing w:val="41"/>
        </w:rPr>
        <w:t xml:space="preserve"> </w:t>
      </w:r>
      <w:r>
        <w:rPr>
          <w:spacing w:val="-1"/>
        </w:rPr>
        <w:t>attention</w:t>
      </w:r>
      <w:r>
        <w:rPr>
          <w:i/>
          <w:iCs/>
          <w:spacing w:val="-1"/>
        </w:rPr>
        <w:t>.</w:t>
      </w:r>
      <w:r>
        <w:rPr>
          <w:i/>
          <w:iCs/>
          <w:spacing w:val="40"/>
        </w:rPr>
        <w:t xml:space="preserve"> </w:t>
      </w:r>
      <w:r w:rsidRPr="00535547">
        <w:rPr>
          <w:i/>
          <w:spacing w:val="-1"/>
        </w:rPr>
        <w:t>The</w:t>
      </w:r>
      <w:r>
        <w:rPr>
          <w:spacing w:val="39"/>
        </w:rPr>
        <w:t xml:space="preserve"> </w:t>
      </w:r>
      <w:r>
        <w:rPr>
          <w:i/>
          <w:iCs/>
          <w:spacing w:val="-1"/>
        </w:rPr>
        <w:t>Book</w:t>
      </w:r>
      <w:r>
        <w:rPr>
          <w:i/>
          <w:iCs/>
          <w:spacing w:val="39"/>
        </w:rPr>
        <w:t xml:space="preserve"> </w:t>
      </w:r>
      <w:r>
        <w:rPr>
          <w:i/>
          <w:iCs/>
        </w:rPr>
        <w:t>of</w:t>
      </w:r>
      <w:r>
        <w:rPr>
          <w:i/>
          <w:iCs/>
          <w:spacing w:val="41"/>
        </w:rPr>
        <w:t xml:space="preserve"> </w:t>
      </w:r>
      <w:r>
        <w:rPr>
          <w:i/>
          <w:iCs/>
          <w:spacing w:val="-1"/>
        </w:rPr>
        <w:t>Church</w:t>
      </w:r>
      <w:r>
        <w:rPr>
          <w:i/>
          <w:iCs/>
          <w:spacing w:val="40"/>
        </w:rPr>
        <w:t xml:space="preserve"> </w:t>
      </w:r>
      <w:r>
        <w:rPr>
          <w:i/>
          <w:iCs/>
          <w:spacing w:val="-1"/>
        </w:rPr>
        <w:t>Order</w:t>
      </w:r>
      <w:r>
        <w:rPr>
          <w:i/>
          <w:iCs/>
          <w:spacing w:val="41"/>
        </w:rPr>
        <w:t xml:space="preserve"> </w:t>
      </w:r>
      <w:r>
        <w:rPr>
          <w:spacing w:val="-1"/>
        </w:rPr>
        <w:t>requires</w:t>
      </w:r>
      <w:r>
        <w:rPr>
          <w:spacing w:val="41"/>
        </w:rPr>
        <w:t xml:space="preserve"> </w:t>
      </w:r>
      <w:r>
        <w:rPr>
          <w:spacing w:val="-1"/>
        </w:rPr>
        <w:t>each</w:t>
      </w:r>
      <w:r>
        <w:rPr>
          <w:spacing w:val="40"/>
        </w:rPr>
        <w:t xml:space="preserve"> </w:t>
      </w:r>
      <w:r>
        <w:rPr>
          <w:spacing w:val="-1"/>
        </w:rPr>
        <w:t>Session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hold</w:t>
      </w:r>
      <w:r>
        <w:rPr>
          <w:spacing w:val="85"/>
        </w:rPr>
        <w:t xml:space="preserve"> </w:t>
      </w:r>
      <w:r>
        <w:rPr>
          <w:spacing w:val="-1"/>
        </w:rPr>
        <w:t>stated</w:t>
      </w:r>
      <w:r>
        <w:rPr>
          <w:spacing w:val="19"/>
        </w:rPr>
        <w:t xml:space="preserve"> </w:t>
      </w:r>
      <w:r>
        <w:rPr>
          <w:spacing w:val="-1"/>
        </w:rPr>
        <w:t>meetings</w:t>
      </w:r>
      <w:r>
        <w:rPr>
          <w:spacing w:val="21"/>
        </w:rPr>
        <w:t xml:space="preserve"> </w:t>
      </w:r>
      <w:r>
        <w:rPr>
          <w:spacing w:val="-1"/>
        </w:rPr>
        <w:t>at</w:t>
      </w:r>
      <w:r>
        <w:rPr>
          <w:spacing w:val="19"/>
        </w:rPr>
        <w:t xml:space="preserve"> </w:t>
      </w:r>
      <w:r>
        <w:rPr>
          <w:spacing w:val="-1"/>
        </w:rPr>
        <w:t>least</w:t>
      </w:r>
      <w:r>
        <w:rPr>
          <w:spacing w:val="22"/>
        </w:rPr>
        <w:t xml:space="preserve"> </w:t>
      </w:r>
      <w:r>
        <w:rPr>
          <w:spacing w:val="-1"/>
        </w:rPr>
        <w:t>once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quarter</w:t>
      </w:r>
      <w:r>
        <w:rPr>
          <w:spacing w:val="20"/>
        </w:rPr>
        <w:t xml:space="preserve"> </w:t>
      </w:r>
      <w:r>
        <w:rPr>
          <w:spacing w:val="-1"/>
        </w:rPr>
        <w:t>(</w:t>
      </w:r>
      <w:r>
        <w:rPr>
          <w:i/>
          <w:iCs/>
          <w:spacing w:val="-1"/>
        </w:rPr>
        <w:t>BCO</w:t>
      </w:r>
      <w:r>
        <w:rPr>
          <w:i/>
          <w:iCs/>
          <w:spacing w:val="18"/>
        </w:rPr>
        <w:t xml:space="preserve"> </w:t>
      </w:r>
      <w:r>
        <w:t>12-6).</w:t>
      </w:r>
      <w:r>
        <w:rPr>
          <w:spacing w:val="19"/>
        </w:rPr>
        <w:t xml:space="preserve"> </w:t>
      </w:r>
      <w:r>
        <w:rPr>
          <w:spacing w:val="-1"/>
        </w:rPr>
        <w:t>Also,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 w:rsidRPr="00535547">
        <w:rPr>
          <w:i/>
          <w:spacing w:val="-1"/>
        </w:rPr>
        <w:t>BCO</w:t>
      </w:r>
      <w:r>
        <w:rPr>
          <w:spacing w:val="21"/>
        </w:rPr>
        <w:t xml:space="preserve"> </w:t>
      </w:r>
      <w:r>
        <w:rPr>
          <w:spacing w:val="-1"/>
        </w:rPr>
        <w:t>encourages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Session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83"/>
        </w:rPr>
        <w:t xml:space="preserve"> </w:t>
      </w:r>
      <w:r>
        <w:rPr>
          <w:spacing w:val="-1"/>
        </w:rPr>
        <w:t>Diaconate</w:t>
      </w:r>
      <w:r>
        <w:rPr>
          <w:spacing w:val="6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meet</w:t>
      </w:r>
      <w:r>
        <w:rPr>
          <w:spacing w:val="7"/>
        </w:rPr>
        <w:t xml:space="preserve"> </w:t>
      </w:r>
      <w:r w:rsidR="00A32084">
        <w:rPr>
          <w:spacing w:val="7"/>
        </w:rPr>
        <w:t xml:space="preserve">together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t>least</w:t>
      </w:r>
      <w:r>
        <w:rPr>
          <w:spacing w:val="5"/>
        </w:rPr>
        <w:t xml:space="preserve"> </w:t>
      </w:r>
      <w:r>
        <w:t>quarterly to</w:t>
      </w:r>
      <w:r>
        <w:rPr>
          <w:spacing w:val="7"/>
        </w:rPr>
        <w:t xml:space="preserve"> </w:t>
      </w:r>
      <w:r>
        <w:rPr>
          <w:spacing w:val="-1"/>
        </w:rPr>
        <w:t>confer</w:t>
      </w:r>
      <w:r>
        <w:rPr>
          <w:spacing w:val="4"/>
        </w:rPr>
        <w:t xml:space="preserve"> </w:t>
      </w:r>
      <w:r>
        <w:t>on</w:t>
      </w:r>
      <w:r>
        <w:rPr>
          <w:spacing w:val="9"/>
        </w:rPr>
        <w:t xml:space="preserve"> </w:t>
      </w:r>
      <w:r>
        <w:rPr>
          <w:spacing w:val="-1"/>
        </w:rPr>
        <w:t>matters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mutual</w:t>
      </w:r>
      <w:r>
        <w:rPr>
          <w:spacing w:val="5"/>
        </w:rPr>
        <w:t xml:space="preserve"> </w:t>
      </w:r>
      <w:r>
        <w:t>interest.</w:t>
      </w:r>
      <w:r>
        <w:rPr>
          <w:spacing w:val="4"/>
        </w:rPr>
        <w:t xml:space="preserve"> </w:t>
      </w:r>
      <w:r>
        <w:t>Joint</w:t>
      </w:r>
      <w:r>
        <w:rPr>
          <w:spacing w:val="5"/>
        </w:rPr>
        <w:t xml:space="preserve"> </w:t>
      </w:r>
      <w:r>
        <w:rPr>
          <w:spacing w:val="-1"/>
        </w:rPr>
        <w:t>meetings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Session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rPr>
          <w:spacing w:val="-1"/>
        </w:rPr>
        <w:t>Diaconate</w:t>
      </w:r>
      <w:r>
        <w:rPr>
          <w:spacing w:val="25"/>
        </w:rPr>
        <w:t xml:space="preserve"> </w:t>
      </w:r>
      <w:r>
        <w:t>should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rPr>
          <w:spacing w:val="-1"/>
        </w:rPr>
        <w:t>recorded,</w:t>
      </w:r>
      <w:r>
        <w:rPr>
          <w:spacing w:val="28"/>
        </w:rPr>
        <w:t xml:space="preserve"> </w:t>
      </w:r>
      <w:r>
        <w:t>keeping</w:t>
      </w:r>
      <w:r>
        <w:rPr>
          <w:spacing w:val="24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mind</w:t>
      </w:r>
      <w:r>
        <w:rPr>
          <w:spacing w:val="26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t>joint</w:t>
      </w:r>
      <w:r>
        <w:rPr>
          <w:spacing w:val="29"/>
        </w:rPr>
        <w:t xml:space="preserve"> </w:t>
      </w:r>
      <w:r>
        <w:rPr>
          <w:spacing w:val="-1"/>
        </w:rPr>
        <w:t>actions</w:t>
      </w:r>
      <w:r>
        <w:rPr>
          <w:spacing w:val="26"/>
        </w:rPr>
        <w:t xml:space="preserve"> </w:t>
      </w:r>
      <w:r>
        <w:rPr>
          <w:spacing w:val="-1"/>
        </w:rPr>
        <w:t>can</w:t>
      </w:r>
      <w:r>
        <w:rPr>
          <w:spacing w:val="28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taken</w:t>
      </w:r>
      <w:r>
        <w:rPr>
          <w:spacing w:val="65"/>
        </w:rP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t>these</w:t>
      </w:r>
      <w:r>
        <w:rPr>
          <w:spacing w:val="-1"/>
        </w:rPr>
        <w:t xml:space="preserve"> meetings</w:t>
      </w:r>
      <w:r>
        <w:t xml:space="preserve"> (</w:t>
      </w:r>
      <w:r>
        <w:rPr>
          <w:i/>
          <w:iCs/>
        </w:rPr>
        <w:t>BCO</w:t>
      </w:r>
      <w:r>
        <w:rPr>
          <w:i/>
          <w:iCs/>
          <w:spacing w:val="-1"/>
        </w:rPr>
        <w:t xml:space="preserve"> </w:t>
      </w:r>
      <w:r>
        <w:rPr>
          <w:spacing w:val="-1"/>
        </w:rPr>
        <w:t>9-4).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3"/>
          <w:szCs w:val="23"/>
        </w:rPr>
      </w:pPr>
    </w:p>
    <w:p w:rsidR="00FB7CEB" w:rsidRDefault="00FB7CEB" w:rsidP="00F11BC5">
      <w:pPr>
        <w:pStyle w:val="Heading2"/>
        <w:kinsoku w:val="0"/>
        <w:overflowPunct w:val="0"/>
        <w:spacing w:line="276" w:lineRule="auto"/>
        <w:jc w:val="both"/>
        <w:rPr>
          <w:b w:val="0"/>
          <w:bCs w:val="0"/>
        </w:rPr>
      </w:pPr>
      <w:r>
        <w:rPr>
          <w:spacing w:val="-1"/>
        </w:rPr>
        <w:t>Before the Session</w:t>
      </w:r>
      <w:r>
        <w:t xml:space="preserve"> </w:t>
      </w:r>
      <w:r>
        <w:rPr>
          <w:spacing w:val="-1"/>
        </w:rPr>
        <w:t>Meeting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DA4EB1">
      <w:pPr>
        <w:pStyle w:val="BodyText"/>
        <w:kinsoku w:val="0"/>
        <w:overflowPunct w:val="0"/>
        <w:spacing w:line="276" w:lineRule="auto"/>
        <w:ind w:left="720" w:right="40"/>
        <w:jc w:val="both"/>
        <w:rPr>
          <w:spacing w:val="-1"/>
        </w:rPr>
      </w:pPr>
      <w:r>
        <w:rPr>
          <w:spacing w:val="-1"/>
          <w:u w:val="single"/>
        </w:rPr>
        <w:t>Plan</w:t>
      </w:r>
      <w:r>
        <w:rPr>
          <w:spacing w:val="15"/>
          <w:u w:val="single"/>
        </w:rPr>
        <w:t xml:space="preserve"> </w:t>
      </w:r>
      <w:r>
        <w:rPr>
          <w:u w:val="single"/>
        </w:rPr>
        <w:t>the</w:t>
      </w:r>
      <w:r>
        <w:rPr>
          <w:spacing w:val="13"/>
          <w:u w:val="single"/>
        </w:rPr>
        <w:t xml:space="preserve"> </w:t>
      </w:r>
      <w:r>
        <w:rPr>
          <w:spacing w:val="-1"/>
          <w:u w:val="single"/>
        </w:rPr>
        <w:t>docket</w:t>
      </w:r>
      <w:r>
        <w:rPr>
          <w:spacing w:val="15"/>
          <w:u w:val="single"/>
        </w:rPr>
        <w:t xml:space="preserve"> </w:t>
      </w:r>
      <w:r>
        <w:rPr>
          <w:spacing w:val="-1"/>
        </w:rPr>
        <w:t>--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moderator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clerk</w:t>
      </w:r>
      <w:r>
        <w:rPr>
          <w:spacing w:val="14"/>
        </w:rPr>
        <w:t xml:space="preserve"> </w:t>
      </w:r>
      <w:r>
        <w:t>should</w:t>
      </w:r>
      <w:r>
        <w:rPr>
          <w:spacing w:val="14"/>
        </w:rPr>
        <w:t xml:space="preserve"> </w:t>
      </w:r>
      <w:r>
        <w:rPr>
          <w:spacing w:val="-1"/>
        </w:rPr>
        <w:t>prepare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docket</w:t>
      </w:r>
      <w:r>
        <w:rPr>
          <w:spacing w:val="14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meeting,</w:t>
      </w:r>
      <w:r>
        <w:rPr>
          <w:spacing w:val="65"/>
        </w:rPr>
        <w:t xml:space="preserve"> </w:t>
      </w:r>
      <w:r>
        <w:t>so</w:t>
      </w:r>
      <w:r>
        <w:rPr>
          <w:spacing w:val="50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business</w:t>
      </w:r>
      <w:r>
        <w:rPr>
          <w:spacing w:val="50"/>
        </w:rPr>
        <w:t xml:space="preserve"> </w:t>
      </w:r>
      <w:r>
        <w:t>of</w:t>
      </w:r>
      <w:r>
        <w:rPr>
          <w:spacing w:val="52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Session</w:t>
      </w:r>
      <w:r>
        <w:rPr>
          <w:spacing w:val="50"/>
        </w:rPr>
        <w:t xml:space="preserve"> </w:t>
      </w:r>
      <w:r>
        <w:t>is</w:t>
      </w:r>
      <w:r>
        <w:rPr>
          <w:spacing w:val="50"/>
        </w:rPr>
        <w:t xml:space="preserve"> </w:t>
      </w:r>
      <w:r>
        <w:rPr>
          <w:spacing w:val="-1"/>
        </w:rPr>
        <w:t>conducted</w:t>
      </w:r>
      <w:r>
        <w:rPr>
          <w:spacing w:val="50"/>
        </w:rPr>
        <w:t xml:space="preserve"> </w:t>
      </w:r>
      <w:r>
        <w:t>in</w:t>
      </w:r>
      <w:r>
        <w:rPr>
          <w:spacing w:val="52"/>
        </w:rPr>
        <w:t xml:space="preserve"> </w:t>
      </w:r>
      <w:r>
        <w:rPr>
          <w:spacing w:val="-1"/>
        </w:rPr>
        <w:t>an</w:t>
      </w:r>
      <w:r>
        <w:rPr>
          <w:spacing w:val="50"/>
        </w:rPr>
        <w:t xml:space="preserve"> </w:t>
      </w:r>
      <w:r>
        <w:rPr>
          <w:spacing w:val="-1"/>
        </w:rPr>
        <w:t>efficient</w:t>
      </w:r>
      <w:r>
        <w:rPr>
          <w:spacing w:val="50"/>
        </w:rPr>
        <w:t xml:space="preserve"> </w:t>
      </w:r>
      <w:r>
        <w:rPr>
          <w:spacing w:val="-1"/>
        </w:rPr>
        <w:t>manner.</w:t>
      </w:r>
      <w:r>
        <w:rPr>
          <w:spacing w:val="52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docket</w:t>
      </w:r>
      <w:r>
        <w:rPr>
          <w:spacing w:val="53"/>
        </w:rPr>
        <w:t xml:space="preserve"> </w:t>
      </w:r>
      <w:r>
        <w:rPr>
          <w:spacing w:val="-1"/>
        </w:rPr>
        <w:t>also</w:t>
      </w:r>
      <w:r>
        <w:rPr>
          <w:spacing w:val="83"/>
        </w:rPr>
        <w:t xml:space="preserve"> </w:t>
      </w:r>
      <w:r>
        <w:rPr>
          <w:spacing w:val="-1"/>
        </w:rPr>
        <w:t>becomes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rPr>
          <w:spacing w:val="14"/>
        </w:rPr>
        <w:t xml:space="preserve"> </w:t>
      </w:r>
      <w:r>
        <w:t>outline</w:t>
      </w:r>
      <w:r>
        <w:rPr>
          <w:spacing w:val="11"/>
        </w:rPr>
        <w:t xml:space="preserve"> </w:t>
      </w:r>
      <w:r>
        <w:rPr>
          <w:spacing w:val="-1"/>
        </w:rPr>
        <w:t>for</w:t>
      </w:r>
      <w:r>
        <w:rPr>
          <w:spacing w:val="13"/>
        </w:rPr>
        <w:t xml:space="preserve"> </w:t>
      </w:r>
      <w:r>
        <w:t>properly</w:t>
      </w:r>
      <w:r>
        <w:rPr>
          <w:spacing w:val="7"/>
        </w:rPr>
        <w:t xml:space="preserve"> </w:t>
      </w:r>
      <w:r>
        <w:t>recording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minutes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meeting.</w:t>
      </w:r>
      <w:r>
        <w:rPr>
          <w:spacing w:val="14"/>
        </w:rPr>
        <w:t xml:space="preserve"> </w:t>
      </w:r>
      <w:r>
        <w:rPr>
          <w:spacing w:val="-1"/>
        </w:rPr>
        <w:t>(A</w:t>
      </w:r>
      <w:r>
        <w:rPr>
          <w:spacing w:val="13"/>
        </w:rPr>
        <w:t xml:space="preserve"> </w:t>
      </w:r>
      <w:r>
        <w:rPr>
          <w:spacing w:val="-1"/>
        </w:rPr>
        <w:t>sample</w:t>
      </w:r>
      <w:r>
        <w:rPr>
          <w:spacing w:val="11"/>
        </w:rPr>
        <w:t xml:space="preserve"> </w:t>
      </w:r>
      <w:r>
        <w:rPr>
          <w:spacing w:val="-1"/>
        </w:rPr>
        <w:t>docket</w:t>
      </w:r>
      <w:r>
        <w:rPr>
          <w:spacing w:val="69"/>
        </w:rP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-1"/>
        </w:rPr>
        <w:t xml:space="preserve"> found</w:t>
      </w:r>
      <w:r>
        <w:t xml:space="preserve"> in</w:t>
      </w:r>
      <w:r>
        <w:rPr>
          <w:spacing w:val="2"/>
        </w:rPr>
        <w:t xml:space="preserve"> </w:t>
      </w:r>
      <w:r w:rsidR="00A32084">
        <w:rPr>
          <w:spacing w:val="-1"/>
        </w:rPr>
        <w:t>A</w:t>
      </w:r>
      <w:r>
        <w:rPr>
          <w:spacing w:val="-1"/>
        </w:rPr>
        <w:t>ppendix</w:t>
      </w:r>
      <w:r>
        <w:rPr>
          <w:spacing w:val="2"/>
        </w:rPr>
        <w:t xml:space="preserve"> </w:t>
      </w:r>
      <w:r>
        <w:rPr>
          <w:spacing w:val="-1"/>
        </w:rPr>
        <w:t>A.)</w:t>
      </w:r>
    </w:p>
    <w:p w:rsidR="00F11BC5" w:rsidRDefault="00F11BC5" w:rsidP="00DA4EB1">
      <w:pPr>
        <w:pStyle w:val="BodyText"/>
        <w:kinsoku w:val="0"/>
        <w:overflowPunct w:val="0"/>
        <w:spacing w:line="276" w:lineRule="auto"/>
        <w:ind w:left="720" w:right="40"/>
        <w:jc w:val="both"/>
        <w:rPr>
          <w:spacing w:val="-1"/>
          <w:u w:val="single"/>
        </w:rPr>
      </w:pPr>
    </w:p>
    <w:p w:rsidR="00FB7CEB" w:rsidRDefault="00FB7CEB" w:rsidP="00DA4EB1">
      <w:pPr>
        <w:pStyle w:val="BodyText"/>
        <w:kinsoku w:val="0"/>
        <w:overflowPunct w:val="0"/>
        <w:spacing w:line="276" w:lineRule="auto"/>
        <w:ind w:left="720" w:right="40"/>
        <w:jc w:val="both"/>
        <w:rPr>
          <w:spacing w:val="-1"/>
        </w:rPr>
      </w:pPr>
      <w:r>
        <w:rPr>
          <w:spacing w:val="-1"/>
          <w:u w:val="single"/>
        </w:rPr>
        <w:t>Meeting</w:t>
      </w:r>
      <w:r>
        <w:rPr>
          <w:spacing w:val="9"/>
          <w:u w:val="single"/>
        </w:rPr>
        <w:t xml:space="preserve"> </w:t>
      </w:r>
      <w:r>
        <w:rPr>
          <w:spacing w:val="-1"/>
          <w:u w:val="single"/>
        </w:rPr>
        <w:t>Notices</w:t>
      </w:r>
      <w:r>
        <w:rPr>
          <w:spacing w:val="13"/>
          <w:u w:val="single"/>
        </w:rPr>
        <w:t xml:space="preserve"> </w:t>
      </w:r>
      <w:r>
        <w:rPr>
          <w:spacing w:val="-1"/>
        </w:rPr>
        <w:t>--</w:t>
      </w:r>
      <w:r>
        <w:rPr>
          <w:spacing w:val="8"/>
        </w:rPr>
        <w:t xml:space="preserve"> </w:t>
      </w:r>
      <w:r>
        <w:rPr>
          <w:spacing w:val="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clerk</w:t>
      </w:r>
      <w:r>
        <w:rPr>
          <w:spacing w:val="9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responsible</w:t>
      </w:r>
      <w:r>
        <w:rPr>
          <w:spacing w:val="8"/>
        </w:rPr>
        <w:t xml:space="preserve"> </w:t>
      </w:r>
      <w:r>
        <w:t>for</w:t>
      </w:r>
      <w:r>
        <w:rPr>
          <w:spacing w:val="8"/>
        </w:rPr>
        <w:t xml:space="preserve"> </w:t>
      </w:r>
      <w:r w:rsidR="00A32084">
        <w:rPr>
          <w:spacing w:val="11"/>
        </w:rPr>
        <w:t xml:space="preserve">notifying </w:t>
      </w:r>
      <w:r>
        <w:t>all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Session</w:t>
      </w:r>
      <w:r>
        <w:rPr>
          <w:spacing w:val="69"/>
        </w:rPr>
        <w:t xml:space="preserve"> </w:t>
      </w:r>
      <w:r>
        <w:rPr>
          <w:spacing w:val="-1"/>
        </w:rPr>
        <w:t>members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time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place</w:t>
      </w:r>
      <w:r>
        <w:rPr>
          <w:spacing w:val="6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meeting.</w:t>
      </w:r>
      <w:r>
        <w:rPr>
          <w:spacing w:val="4"/>
        </w:rPr>
        <w:t xml:space="preserve"> </w:t>
      </w:r>
      <w:r>
        <w:t>He</w:t>
      </w:r>
      <w:r>
        <w:rPr>
          <w:spacing w:val="6"/>
        </w:rPr>
        <w:t xml:space="preserve"> </w:t>
      </w:r>
      <w:r>
        <w:t>may</w:t>
      </w:r>
      <w:r>
        <w:rPr>
          <w:spacing w:val="2"/>
        </w:rPr>
        <w:t xml:space="preserve"> </w:t>
      </w:r>
      <w:r>
        <w:rPr>
          <w:spacing w:val="-1"/>
        </w:rPr>
        <w:t>also</w:t>
      </w:r>
      <w:r>
        <w:rPr>
          <w:spacing w:val="4"/>
        </w:rPr>
        <w:t xml:space="preserve"> </w:t>
      </w:r>
      <w:r>
        <w:rPr>
          <w:spacing w:val="-1"/>
        </w:rPr>
        <w:t>send</w:t>
      </w:r>
      <w:r>
        <w:rPr>
          <w:spacing w:val="7"/>
        </w:rPr>
        <w:t xml:space="preserve"> </w:t>
      </w:r>
      <w:r>
        <w:t>reminders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committee</w:t>
      </w:r>
      <w:r>
        <w:rPr>
          <w:spacing w:val="63"/>
        </w:rPr>
        <w:t xml:space="preserve"> </w:t>
      </w:r>
      <w:r>
        <w:rPr>
          <w:spacing w:val="-1"/>
        </w:rPr>
        <w:t>chairm</w:t>
      </w:r>
      <w:r w:rsidR="00A32084">
        <w:rPr>
          <w:spacing w:val="-1"/>
        </w:rPr>
        <w:t>e</w:t>
      </w:r>
      <w:r>
        <w:rPr>
          <w:spacing w:val="-1"/>
        </w:rPr>
        <w:t>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reports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are due.</w:t>
      </w:r>
    </w:p>
    <w:p w:rsidR="00F11BC5" w:rsidRPr="00F11BC5" w:rsidRDefault="00F11BC5" w:rsidP="00DA4EB1">
      <w:pPr>
        <w:pStyle w:val="BodyText"/>
        <w:kinsoku w:val="0"/>
        <w:overflowPunct w:val="0"/>
        <w:spacing w:line="276" w:lineRule="auto"/>
        <w:ind w:left="720" w:right="40"/>
        <w:jc w:val="both"/>
        <w:rPr>
          <w:spacing w:val="-1"/>
          <w:sz w:val="18"/>
          <w:szCs w:val="18"/>
          <w:u w:val="single"/>
        </w:rPr>
      </w:pPr>
    </w:p>
    <w:p w:rsidR="00FB7CEB" w:rsidRDefault="00FB7CEB" w:rsidP="00DA4EB1">
      <w:pPr>
        <w:pStyle w:val="BodyText"/>
        <w:kinsoku w:val="0"/>
        <w:overflowPunct w:val="0"/>
        <w:spacing w:line="276" w:lineRule="auto"/>
        <w:ind w:left="990" w:right="40"/>
        <w:jc w:val="both"/>
      </w:pPr>
      <w:r>
        <w:rPr>
          <w:spacing w:val="-1"/>
          <w:u w:val="single"/>
        </w:rPr>
        <w:t>NOTE</w:t>
      </w:r>
      <w:r>
        <w:rPr>
          <w:spacing w:val="-1"/>
        </w:rPr>
        <w:t>:</w:t>
      </w:r>
      <w:r>
        <w:rPr>
          <w:spacing w:val="12"/>
        </w:rPr>
        <w:t xml:space="preserve"> </w:t>
      </w:r>
      <w:r>
        <w:rPr>
          <w:i/>
          <w:iCs/>
          <w:spacing w:val="-1"/>
        </w:rPr>
        <w:t>Notices</w:t>
      </w:r>
      <w:r>
        <w:rPr>
          <w:i/>
          <w:iCs/>
          <w:spacing w:val="12"/>
        </w:rPr>
        <w:t xml:space="preserve"> </w:t>
      </w:r>
      <w:r>
        <w:rPr>
          <w:i/>
          <w:iCs/>
        </w:rPr>
        <w:t>of</w:t>
      </w:r>
      <w:r>
        <w:rPr>
          <w:i/>
          <w:iCs/>
          <w:spacing w:val="14"/>
        </w:rPr>
        <w:t xml:space="preserve"> </w:t>
      </w:r>
      <w:r>
        <w:rPr>
          <w:i/>
          <w:iCs/>
          <w:spacing w:val="-1"/>
        </w:rPr>
        <w:t>called</w:t>
      </w:r>
      <w:r>
        <w:rPr>
          <w:i/>
          <w:iCs/>
          <w:spacing w:val="14"/>
        </w:rPr>
        <w:t xml:space="preserve"> </w:t>
      </w:r>
      <w:r>
        <w:rPr>
          <w:i/>
          <w:iCs/>
          <w:spacing w:val="-1"/>
        </w:rPr>
        <w:t>meetings</w:t>
      </w:r>
      <w:r>
        <w:rPr>
          <w:i/>
          <w:iCs/>
          <w:spacing w:val="14"/>
        </w:rPr>
        <w:t xml:space="preserve"> </w:t>
      </w:r>
      <w:r>
        <w:rPr>
          <w:i/>
          <w:iCs/>
          <w:spacing w:val="-1"/>
        </w:rPr>
        <w:t>must</w:t>
      </w:r>
      <w:r>
        <w:rPr>
          <w:i/>
          <w:iCs/>
          <w:spacing w:val="12"/>
        </w:rPr>
        <w:t xml:space="preserve"> </w:t>
      </w:r>
      <w:r>
        <w:rPr>
          <w:i/>
          <w:iCs/>
          <w:spacing w:val="-1"/>
        </w:rPr>
        <w:t>include</w:t>
      </w:r>
      <w:r>
        <w:rPr>
          <w:i/>
          <w:iCs/>
          <w:spacing w:val="11"/>
        </w:rPr>
        <w:t xml:space="preserve"> </w:t>
      </w:r>
      <w:r>
        <w:rPr>
          <w:i/>
          <w:iCs/>
        </w:rPr>
        <w:t>the</w:t>
      </w:r>
      <w:r>
        <w:rPr>
          <w:i/>
          <w:iCs/>
          <w:spacing w:val="11"/>
        </w:rPr>
        <w:t xml:space="preserve"> </w:t>
      </w:r>
      <w:r>
        <w:rPr>
          <w:i/>
          <w:iCs/>
          <w:spacing w:val="-1"/>
        </w:rPr>
        <w:t>exact</w:t>
      </w:r>
      <w:r>
        <w:rPr>
          <w:i/>
          <w:iCs/>
          <w:spacing w:val="12"/>
        </w:rPr>
        <w:t xml:space="preserve"> </w:t>
      </w:r>
      <w:r>
        <w:rPr>
          <w:i/>
          <w:iCs/>
        </w:rPr>
        <w:t>purpose</w:t>
      </w:r>
      <w:r>
        <w:rPr>
          <w:i/>
          <w:iCs/>
          <w:spacing w:val="13"/>
        </w:rPr>
        <w:t xml:space="preserve"> </w:t>
      </w:r>
      <w:r>
        <w:rPr>
          <w:i/>
          <w:iCs/>
        </w:rPr>
        <w:t>for</w:t>
      </w:r>
      <w:r>
        <w:rPr>
          <w:i/>
          <w:iCs/>
          <w:spacing w:val="12"/>
        </w:rPr>
        <w:t xml:space="preserve"> </w:t>
      </w:r>
      <w:r>
        <w:rPr>
          <w:i/>
          <w:iCs/>
          <w:spacing w:val="-1"/>
        </w:rPr>
        <w:t>which</w:t>
      </w:r>
      <w:r>
        <w:rPr>
          <w:i/>
          <w:iCs/>
          <w:spacing w:val="12"/>
        </w:rPr>
        <w:t xml:space="preserve"> </w:t>
      </w:r>
      <w:r>
        <w:rPr>
          <w:i/>
          <w:iCs/>
        </w:rPr>
        <w:t>the</w:t>
      </w:r>
      <w:r>
        <w:rPr>
          <w:i/>
          <w:iCs/>
          <w:spacing w:val="13"/>
        </w:rPr>
        <w:t xml:space="preserve"> </w:t>
      </w:r>
      <w:r>
        <w:rPr>
          <w:i/>
          <w:iCs/>
          <w:spacing w:val="-1"/>
        </w:rPr>
        <w:t>meeting</w:t>
      </w:r>
      <w:r>
        <w:rPr>
          <w:i/>
          <w:iCs/>
          <w:spacing w:val="77"/>
        </w:rPr>
        <w:t xml:space="preserve"> </w:t>
      </w:r>
      <w:r>
        <w:rPr>
          <w:i/>
          <w:iCs/>
        </w:rPr>
        <w:t>is</w:t>
      </w:r>
      <w:r>
        <w:rPr>
          <w:i/>
          <w:iCs/>
          <w:spacing w:val="29"/>
        </w:rPr>
        <w:t xml:space="preserve"> </w:t>
      </w:r>
      <w:r>
        <w:rPr>
          <w:i/>
          <w:iCs/>
          <w:spacing w:val="-1"/>
        </w:rPr>
        <w:t>called</w:t>
      </w:r>
      <w:r>
        <w:rPr>
          <w:spacing w:val="-1"/>
        </w:rPr>
        <w:t>.</w:t>
      </w:r>
      <w:r>
        <w:rPr>
          <w:spacing w:val="57"/>
        </w:rPr>
        <w:t xml:space="preserve"> </w:t>
      </w:r>
      <w:r>
        <w:rPr>
          <w:i/>
          <w:iCs/>
        </w:rPr>
        <w:t>No</w:t>
      </w:r>
      <w:r>
        <w:rPr>
          <w:i/>
          <w:iCs/>
          <w:spacing w:val="26"/>
        </w:rPr>
        <w:t xml:space="preserve"> </w:t>
      </w:r>
      <w:r>
        <w:rPr>
          <w:i/>
          <w:iCs/>
          <w:spacing w:val="-1"/>
        </w:rPr>
        <w:t>other</w:t>
      </w:r>
      <w:r>
        <w:rPr>
          <w:i/>
          <w:iCs/>
          <w:spacing w:val="29"/>
        </w:rPr>
        <w:t xml:space="preserve"> </w:t>
      </w:r>
      <w:r>
        <w:rPr>
          <w:i/>
          <w:iCs/>
          <w:spacing w:val="-1"/>
        </w:rPr>
        <w:t>business</w:t>
      </w:r>
      <w:r>
        <w:rPr>
          <w:i/>
          <w:iCs/>
          <w:spacing w:val="29"/>
        </w:rPr>
        <w:t xml:space="preserve"> </w:t>
      </w:r>
      <w:r>
        <w:rPr>
          <w:i/>
          <w:iCs/>
          <w:spacing w:val="-1"/>
        </w:rPr>
        <w:t>may</w:t>
      </w:r>
      <w:r>
        <w:rPr>
          <w:i/>
          <w:iCs/>
          <w:spacing w:val="27"/>
        </w:rPr>
        <w:t xml:space="preserve"> </w:t>
      </w:r>
      <w:r>
        <w:rPr>
          <w:i/>
          <w:iCs/>
        </w:rPr>
        <w:t>be</w:t>
      </w:r>
      <w:r>
        <w:rPr>
          <w:i/>
          <w:iCs/>
          <w:spacing w:val="27"/>
        </w:rPr>
        <w:t xml:space="preserve"> </w:t>
      </w:r>
      <w:r>
        <w:rPr>
          <w:i/>
          <w:iCs/>
          <w:spacing w:val="-1"/>
        </w:rPr>
        <w:t>conducted</w:t>
      </w:r>
      <w:r>
        <w:rPr>
          <w:i/>
          <w:iCs/>
          <w:spacing w:val="31"/>
        </w:rPr>
        <w:t xml:space="preserve"> </w:t>
      </w:r>
      <w:r>
        <w:rPr>
          <w:i/>
          <w:iCs/>
        </w:rPr>
        <w:t>at</w:t>
      </w:r>
      <w:r>
        <w:rPr>
          <w:i/>
          <w:iCs/>
          <w:spacing w:val="29"/>
        </w:rPr>
        <w:t xml:space="preserve"> </w:t>
      </w:r>
      <w:r>
        <w:rPr>
          <w:i/>
          <w:iCs/>
        </w:rPr>
        <w:t>a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called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meeting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other</w:t>
      </w:r>
      <w:r>
        <w:rPr>
          <w:i/>
          <w:iCs/>
          <w:spacing w:val="29"/>
        </w:rPr>
        <w:t xml:space="preserve"> </w:t>
      </w:r>
      <w:r>
        <w:rPr>
          <w:i/>
          <w:iCs/>
        </w:rPr>
        <w:t>than</w:t>
      </w:r>
      <w:r>
        <w:rPr>
          <w:i/>
          <w:iCs/>
          <w:spacing w:val="28"/>
        </w:rPr>
        <w:t xml:space="preserve"> </w:t>
      </w:r>
      <w:r>
        <w:rPr>
          <w:i/>
          <w:iCs/>
        </w:rPr>
        <w:t>what</w:t>
      </w:r>
      <w:r>
        <w:rPr>
          <w:i/>
          <w:iCs/>
          <w:spacing w:val="26"/>
        </w:rPr>
        <w:t xml:space="preserve"> </w:t>
      </w:r>
      <w:r>
        <w:rPr>
          <w:i/>
          <w:iCs/>
          <w:spacing w:val="-1"/>
        </w:rPr>
        <w:t>is</w:t>
      </w:r>
      <w:r>
        <w:rPr>
          <w:i/>
          <w:iCs/>
          <w:spacing w:val="69"/>
        </w:rPr>
        <w:t xml:space="preserve"> </w:t>
      </w:r>
      <w:r>
        <w:rPr>
          <w:i/>
          <w:iCs/>
          <w:spacing w:val="-1"/>
        </w:rPr>
        <w:t>stated</w:t>
      </w:r>
      <w:r>
        <w:rPr>
          <w:i/>
          <w:iCs/>
        </w:rPr>
        <w:t xml:space="preserve"> in the</w:t>
      </w:r>
      <w:r>
        <w:rPr>
          <w:i/>
          <w:iCs/>
          <w:spacing w:val="-1"/>
        </w:rPr>
        <w:t xml:space="preserve"> call</w:t>
      </w:r>
      <w:r>
        <w:rPr>
          <w:i/>
          <w:iCs/>
        </w:rPr>
        <w:t xml:space="preserve"> for the</w:t>
      </w:r>
      <w:r>
        <w:rPr>
          <w:i/>
          <w:iCs/>
          <w:spacing w:val="-1"/>
        </w:rPr>
        <w:t xml:space="preserve"> meeting.</w:t>
      </w:r>
    </w:p>
    <w:p w:rsidR="00F11BC5" w:rsidRPr="00F11BC5" w:rsidRDefault="00F11BC5" w:rsidP="00DA4EB1">
      <w:pPr>
        <w:pStyle w:val="BodyText"/>
        <w:kinsoku w:val="0"/>
        <w:overflowPunct w:val="0"/>
        <w:spacing w:line="276" w:lineRule="auto"/>
        <w:ind w:left="720" w:right="40"/>
        <w:jc w:val="both"/>
        <w:rPr>
          <w:spacing w:val="-1"/>
          <w:sz w:val="18"/>
          <w:szCs w:val="18"/>
          <w:u w:val="single"/>
        </w:rPr>
      </w:pPr>
    </w:p>
    <w:p w:rsidR="00FB7CEB" w:rsidRDefault="00FB7CEB" w:rsidP="00DA4EB1">
      <w:pPr>
        <w:pStyle w:val="BodyText"/>
        <w:kinsoku w:val="0"/>
        <w:overflowPunct w:val="0"/>
        <w:spacing w:line="276" w:lineRule="auto"/>
        <w:ind w:left="720" w:right="40"/>
        <w:jc w:val="both"/>
        <w:rPr>
          <w:spacing w:val="-1"/>
        </w:rPr>
      </w:pPr>
      <w:r>
        <w:rPr>
          <w:spacing w:val="-1"/>
          <w:u w:val="single"/>
        </w:rPr>
        <w:t>Printed</w:t>
      </w:r>
      <w:r>
        <w:rPr>
          <w:spacing w:val="26"/>
          <w:u w:val="single"/>
        </w:rPr>
        <w:t xml:space="preserve"> </w:t>
      </w:r>
      <w:r>
        <w:rPr>
          <w:spacing w:val="-1"/>
          <w:u w:val="single"/>
        </w:rPr>
        <w:t>Reports</w:t>
      </w:r>
      <w:r>
        <w:rPr>
          <w:spacing w:val="26"/>
          <w:u w:val="single"/>
        </w:rPr>
        <w:t xml:space="preserve"> </w:t>
      </w:r>
      <w:r>
        <w:rPr>
          <w:spacing w:val="-1"/>
        </w:rPr>
        <w:t>--</w:t>
      </w:r>
      <w:r>
        <w:rPr>
          <w:spacing w:val="25"/>
        </w:rPr>
        <w:t xml:space="preserve"> </w:t>
      </w:r>
      <w:r>
        <w:t>When</w:t>
      </w:r>
      <w:r>
        <w:rPr>
          <w:spacing w:val="26"/>
        </w:rPr>
        <w:t xml:space="preserve"> </w:t>
      </w:r>
      <w:r>
        <w:rPr>
          <w:spacing w:val="-1"/>
        </w:rPr>
        <w:t>at</w:t>
      </w:r>
      <w:r>
        <w:rPr>
          <w:spacing w:val="26"/>
        </w:rPr>
        <w:t xml:space="preserve"> </w:t>
      </w:r>
      <w:r>
        <w:rPr>
          <w:spacing w:val="-1"/>
        </w:rPr>
        <w:t>all</w:t>
      </w:r>
      <w:r>
        <w:rPr>
          <w:spacing w:val="26"/>
        </w:rPr>
        <w:t xml:space="preserve"> </w:t>
      </w:r>
      <w:r>
        <w:rPr>
          <w:spacing w:val="-1"/>
        </w:rPr>
        <w:t>possible,</w:t>
      </w:r>
      <w:r>
        <w:rPr>
          <w:spacing w:val="26"/>
        </w:rPr>
        <w:t xml:space="preserve"> </w:t>
      </w:r>
      <w:r>
        <w:rPr>
          <w:spacing w:val="-1"/>
        </w:rPr>
        <w:t>committee</w:t>
      </w:r>
      <w:r>
        <w:rPr>
          <w:spacing w:val="25"/>
        </w:rPr>
        <w:t xml:space="preserve"> </w:t>
      </w:r>
      <w:r>
        <w:rPr>
          <w:spacing w:val="-1"/>
        </w:rPr>
        <w:t>reports,</w:t>
      </w:r>
      <w:r>
        <w:rPr>
          <w:spacing w:val="26"/>
        </w:rPr>
        <w:t xml:space="preserve"> </w:t>
      </w:r>
      <w:r>
        <w:rPr>
          <w:spacing w:val="-1"/>
        </w:rPr>
        <w:t>Diaconate</w:t>
      </w:r>
      <w:r>
        <w:rPr>
          <w:spacing w:val="25"/>
        </w:rPr>
        <w:t xml:space="preserve"> </w:t>
      </w:r>
      <w:r>
        <w:rPr>
          <w:spacing w:val="-1"/>
        </w:rPr>
        <w:t>minutes,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t>the</w:t>
      </w:r>
      <w:r>
        <w:rPr>
          <w:spacing w:val="101"/>
        </w:rPr>
        <w:t xml:space="preserve"> </w:t>
      </w:r>
      <w:r>
        <w:rPr>
          <w:spacing w:val="-1"/>
        </w:rPr>
        <w:t>treasurer’s</w:t>
      </w:r>
      <w:r>
        <w:rPr>
          <w:spacing w:val="7"/>
        </w:rPr>
        <w:t xml:space="preserve"> </w:t>
      </w:r>
      <w:r>
        <w:rPr>
          <w:spacing w:val="-1"/>
        </w:rPr>
        <w:t>report</w:t>
      </w:r>
      <w:r>
        <w:rPr>
          <w:spacing w:val="7"/>
        </w:rPr>
        <w:t xml:space="preserve"> </w:t>
      </w:r>
      <w:r>
        <w:t>should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printed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distributed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advance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meeting.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65"/>
        </w:rPr>
        <w:t xml:space="preserve"> </w:t>
      </w:r>
      <w:r>
        <w:rPr>
          <w:spacing w:val="-1"/>
        </w:rPr>
        <w:t>committee</w:t>
      </w:r>
      <w:r>
        <w:rPr>
          <w:spacing w:val="30"/>
        </w:rPr>
        <w:t xml:space="preserve"> </w:t>
      </w:r>
      <w:r>
        <w:rPr>
          <w:spacing w:val="-1"/>
        </w:rPr>
        <w:t>reports,</w:t>
      </w:r>
      <w:r>
        <w:rPr>
          <w:spacing w:val="31"/>
        </w:rPr>
        <w:t xml:space="preserve"> </w:t>
      </w:r>
      <w:r>
        <w:rPr>
          <w:spacing w:val="-1"/>
        </w:rPr>
        <w:t>informational</w:t>
      </w:r>
      <w:r>
        <w:rPr>
          <w:spacing w:val="31"/>
        </w:rPr>
        <w:t xml:space="preserve"> </w:t>
      </w:r>
      <w:r>
        <w:rPr>
          <w:spacing w:val="-1"/>
        </w:rPr>
        <w:t>items</w:t>
      </w:r>
      <w:r>
        <w:rPr>
          <w:spacing w:val="31"/>
        </w:rPr>
        <w:t xml:space="preserve"> </w:t>
      </w:r>
      <w:r>
        <w:rPr>
          <w:spacing w:val="-1"/>
        </w:rPr>
        <w:t>come</w:t>
      </w:r>
      <w:r>
        <w:rPr>
          <w:spacing w:val="30"/>
        </w:rPr>
        <w:t xml:space="preserve"> </w:t>
      </w:r>
      <w:r>
        <w:t>first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committee</w:t>
      </w:r>
      <w:r>
        <w:rPr>
          <w:spacing w:val="30"/>
        </w:rPr>
        <w:t xml:space="preserve"> </w:t>
      </w:r>
      <w:r>
        <w:rPr>
          <w:spacing w:val="-1"/>
        </w:rPr>
        <w:t>recommendations</w:t>
      </w:r>
      <w:r>
        <w:rPr>
          <w:spacing w:val="31"/>
        </w:rPr>
        <w:t xml:space="preserve"> </w:t>
      </w:r>
      <w:r>
        <w:rPr>
          <w:spacing w:val="-1"/>
        </w:rPr>
        <w:t>for</w:t>
      </w:r>
      <w:r>
        <w:rPr>
          <w:spacing w:val="107"/>
        </w:rPr>
        <w:t xml:space="preserve"> </w:t>
      </w:r>
      <w:r>
        <w:rPr>
          <w:spacing w:val="-1"/>
        </w:rPr>
        <w:t>adoption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Session</w:t>
      </w:r>
      <w:r>
        <w:t xml:space="preserve"> come</w:t>
      </w:r>
      <w:r>
        <w:rPr>
          <w:spacing w:val="-1"/>
        </w:rPr>
        <w:t xml:space="preserve"> last.</w:t>
      </w:r>
    </w:p>
    <w:p w:rsidR="00F11BC5" w:rsidRDefault="00F11BC5" w:rsidP="00F11BC5">
      <w:pPr>
        <w:pStyle w:val="Heading2"/>
        <w:kinsoku w:val="0"/>
        <w:overflowPunct w:val="0"/>
        <w:spacing w:line="276" w:lineRule="auto"/>
        <w:jc w:val="both"/>
        <w:rPr>
          <w:spacing w:val="-1"/>
        </w:rPr>
      </w:pPr>
    </w:p>
    <w:p w:rsidR="00FB7CEB" w:rsidRDefault="00FB7CEB" w:rsidP="00F11BC5">
      <w:pPr>
        <w:pStyle w:val="Heading2"/>
        <w:kinsoku w:val="0"/>
        <w:overflowPunct w:val="0"/>
        <w:spacing w:line="276" w:lineRule="auto"/>
        <w:jc w:val="both"/>
        <w:rPr>
          <w:b w:val="0"/>
          <w:bCs w:val="0"/>
        </w:rPr>
      </w:pP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the Session</w:t>
      </w:r>
      <w:r>
        <w:t xml:space="preserve"> </w:t>
      </w:r>
      <w:r>
        <w:rPr>
          <w:spacing w:val="-1"/>
        </w:rPr>
        <w:t>Meeting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DA4EB1">
      <w:pPr>
        <w:pStyle w:val="BodyText"/>
        <w:kinsoku w:val="0"/>
        <w:overflowPunct w:val="0"/>
        <w:spacing w:line="276" w:lineRule="auto"/>
        <w:ind w:left="720" w:right="40"/>
        <w:rPr>
          <w:spacing w:val="-1"/>
        </w:rPr>
      </w:pPr>
      <w:r>
        <w:rPr>
          <w:spacing w:val="-1"/>
        </w:rPr>
        <w:t xml:space="preserve">The accurate </w:t>
      </w:r>
      <w:r>
        <w:t>recording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business</w:t>
      </w:r>
      <w:r>
        <w:t xml:space="preserve"> </w:t>
      </w:r>
      <w:r>
        <w:rPr>
          <w:spacing w:val="-1"/>
        </w:rPr>
        <w:t>conducted</w:t>
      </w:r>
      <w:r>
        <w:rPr>
          <w:spacing w:val="2"/>
        </w:rP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t>is one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most</w:t>
      </w:r>
      <w:r>
        <w:rPr>
          <w:spacing w:val="59"/>
        </w:rPr>
        <w:t xml:space="preserve"> </w:t>
      </w:r>
      <w:r>
        <w:rPr>
          <w:spacing w:val="-1"/>
        </w:rPr>
        <w:t>important</w:t>
      </w:r>
      <w:r>
        <w:t xml:space="preserve"> </w:t>
      </w:r>
      <w:r>
        <w:rPr>
          <w:spacing w:val="-1"/>
        </w:rPr>
        <w:t>duties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clerk.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task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easier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template</w:t>
      </w:r>
      <w:r>
        <w:rPr>
          <w:spacing w:val="-1"/>
        </w:rPr>
        <w:t xml:space="preserve"> that</w:t>
      </w:r>
      <w:r>
        <w:rPr>
          <w:spacing w:val="60"/>
        </w:rPr>
        <w:t xml:space="preserve"> </w:t>
      </w:r>
      <w:r>
        <w:rPr>
          <w:spacing w:val="-1"/>
        </w:rPr>
        <w:t>follows</w:t>
      </w:r>
      <w:r>
        <w:t xml:space="preserve"> the</w:t>
      </w:r>
      <w:r>
        <w:rPr>
          <w:spacing w:val="-1"/>
        </w:rPr>
        <w:t xml:space="preserve"> docket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meeting.</w:t>
      </w:r>
      <w:r>
        <w:t xml:space="preserve"> (See</w:t>
      </w:r>
      <w:r>
        <w:rPr>
          <w:spacing w:val="-1"/>
        </w:rPr>
        <w:t xml:space="preserve"> Appendix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for </w:t>
      </w:r>
      <w:r>
        <w:t>a</w:t>
      </w:r>
      <w:r>
        <w:rPr>
          <w:spacing w:val="-1"/>
        </w:rPr>
        <w:t xml:space="preserve"> </w:t>
      </w:r>
      <w:r>
        <w:t>sample.)</w:t>
      </w:r>
      <w:r>
        <w:rPr>
          <w:spacing w:val="-1"/>
        </w:rPr>
        <w:t xml:space="preserve"> This</w:t>
      </w:r>
      <w:r>
        <w:t xml:space="preserve"> template</w:t>
      </w:r>
      <w:r>
        <w:rPr>
          <w:spacing w:val="-1"/>
        </w:rPr>
        <w:t xml:space="preserve"> can</w:t>
      </w:r>
      <w:r>
        <w:rPr>
          <w:spacing w:val="49"/>
        </w:rPr>
        <w:t xml:space="preserve"> </w:t>
      </w:r>
      <w:r>
        <w:rPr>
          <w:spacing w:val="-1"/>
        </w:rPr>
        <w:t>assist</w:t>
      </w:r>
      <w:r>
        <w:t xml:space="preserve"> the</w:t>
      </w:r>
      <w:r>
        <w:rPr>
          <w:spacing w:val="-1"/>
        </w:rPr>
        <w:t xml:space="preserve"> clerk</w:t>
      </w:r>
      <w:r>
        <w:t xml:space="preserve"> in keeping</w:t>
      </w:r>
      <w:r>
        <w:rPr>
          <w:spacing w:val="-3"/>
        </w:rPr>
        <w:t xml:space="preserve"> </w:t>
      </w:r>
      <w:r>
        <w:rPr>
          <w:spacing w:val="-1"/>
        </w:rPr>
        <w:t>accurate minutes.</w:t>
      </w:r>
    </w:p>
    <w:p w:rsidR="006E2FC1" w:rsidRDefault="006E2FC1" w:rsidP="00DA4EB1">
      <w:pPr>
        <w:pStyle w:val="BodyText"/>
        <w:kinsoku w:val="0"/>
        <w:overflowPunct w:val="0"/>
        <w:spacing w:line="276" w:lineRule="auto"/>
        <w:ind w:left="720" w:right="40"/>
        <w:rPr>
          <w:spacing w:val="-1"/>
        </w:rPr>
      </w:pPr>
    </w:p>
    <w:p w:rsidR="00FB7CEB" w:rsidRDefault="00FB7CEB" w:rsidP="00DA4EB1">
      <w:pPr>
        <w:pStyle w:val="BodyText"/>
        <w:kinsoku w:val="0"/>
        <w:overflowPunct w:val="0"/>
        <w:spacing w:line="276" w:lineRule="auto"/>
        <w:ind w:left="720" w:right="40"/>
        <w:rPr>
          <w:spacing w:val="-1"/>
        </w:rPr>
      </w:pPr>
      <w:r>
        <w:rPr>
          <w:spacing w:val="-1"/>
        </w:rPr>
        <w:t>Minutes</w:t>
      </w:r>
      <w:r>
        <w:t xml:space="preserve"> do not </w:t>
      </w:r>
      <w:r>
        <w:rPr>
          <w:spacing w:val="-1"/>
        </w:rPr>
        <w:t>need</w:t>
      </w:r>
      <w:r>
        <w:t xml:space="preserve"> to be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form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verbatim</w:t>
      </w:r>
      <w:r w:rsidR="00A32084">
        <w:t xml:space="preserve"> account</w:t>
      </w:r>
      <w:r>
        <w:t xml:space="preserve"> of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said</w:t>
      </w:r>
      <w:r>
        <w:t xml:space="preserve"> during</w:t>
      </w:r>
      <w:r>
        <w:rPr>
          <w:spacing w:val="-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meeting.</w:t>
      </w:r>
      <w:r>
        <w:t xml:space="preserve">  </w:t>
      </w:r>
      <w:r>
        <w:rPr>
          <w:spacing w:val="-1"/>
        </w:rPr>
        <w:t>However,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minutes</w:t>
      </w:r>
      <w:r>
        <w:t xml:space="preserve"> must </w:t>
      </w:r>
      <w:r>
        <w:rPr>
          <w:spacing w:val="-1"/>
        </w:rPr>
        <w:t>include all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actions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Session, </w:t>
      </w:r>
      <w:r>
        <w:rPr>
          <w:spacing w:val="-1"/>
        </w:rPr>
        <w:t>including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7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motions </w:t>
      </w:r>
      <w:r>
        <w:rPr>
          <w:spacing w:val="-1"/>
        </w:rPr>
        <w:t>adopted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transacted.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clerk</w:t>
      </w:r>
      <w:r>
        <w:t xml:space="preserve"> should be</w:t>
      </w:r>
      <w:r>
        <w:rPr>
          <w:spacing w:val="-1"/>
        </w:rPr>
        <w:t xml:space="preserve"> careful</w:t>
      </w:r>
      <w:r>
        <w:t xml:space="preserve"> not to</w:t>
      </w:r>
      <w:r>
        <w:rPr>
          <w:spacing w:val="63"/>
        </w:rPr>
        <w:t xml:space="preserve"> </w:t>
      </w:r>
      <w:r>
        <w:rPr>
          <w:spacing w:val="-1"/>
        </w:rPr>
        <w:t xml:space="preserve">editorialize </w:t>
      </w:r>
      <w:r>
        <w:t>or</w:t>
      </w:r>
      <w:r>
        <w:rPr>
          <w:spacing w:val="-1"/>
        </w:rPr>
        <w:t xml:space="preserve"> inject</w:t>
      </w:r>
      <w:r>
        <w:t xml:space="preserve"> his opinion in</w:t>
      </w:r>
      <w:r w:rsidR="007F7CC8">
        <w:t>to</w:t>
      </w:r>
      <w:r>
        <w:t xml:space="preserve"> the</w:t>
      </w:r>
      <w:r>
        <w:rPr>
          <w:spacing w:val="-1"/>
        </w:rPr>
        <w:t xml:space="preserve"> minutes. For historical</w:t>
      </w:r>
      <w:r>
        <w:t xml:space="preserve"> </w:t>
      </w:r>
      <w:r>
        <w:rPr>
          <w:spacing w:val="-1"/>
        </w:rPr>
        <w:t>purposes,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Session</w:t>
      </w:r>
      <w:r>
        <w:t xml:space="preserve"> may</w:t>
      </w:r>
      <w:r>
        <w:rPr>
          <w:spacing w:val="87"/>
        </w:rPr>
        <w:t xml:space="preserve"> </w:t>
      </w:r>
      <w:r>
        <w:rPr>
          <w:spacing w:val="-1"/>
        </w:rPr>
        <w:t>include additional</w:t>
      </w:r>
      <w: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desired.</w:t>
      </w:r>
    </w:p>
    <w:p w:rsidR="00FB7CEB" w:rsidRPr="00535547" w:rsidRDefault="00FB7CEB" w:rsidP="00535547">
      <w:pPr>
        <w:pStyle w:val="BodyText"/>
        <w:kinsoku w:val="0"/>
        <w:overflowPunct w:val="0"/>
        <w:spacing w:line="269" w:lineRule="auto"/>
        <w:ind w:left="720" w:right="40"/>
        <w:rPr>
          <w:i/>
          <w:spacing w:val="-1"/>
        </w:rPr>
      </w:pPr>
      <w:r>
        <w:lastRenderedPageBreak/>
        <w:t>Every</w:t>
      </w:r>
      <w:r>
        <w:rPr>
          <w:spacing w:val="-5"/>
        </w:rPr>
        <w:t xml:space="preserve"> </w:t>
      </w:r>
      <w:r>
        <w:rPr>
          <w:spacing w:val="-1"/>
        </w:rPr>
        <w:t>main</w:t>
      </w:r>
      <w:r>
        <w:t xml:space="preserve"> motion should be</w:t>
      </w:r>
      <w:r>
        <w:rPr>
          <w:spacing w:val="-1"/>
        </w:rPr>
        <w:t xml:space="preserve"> recorded</w:t>
      </w:r>
      <w:r>
        <w:t xml:space="preserve"> in a</w:t>
      </w:r>
      <w:r>
        <w:rPr>
          <w:spacing w:val="-1"/>
        </w:rPr>
        <w:t xml:space="preserve"> </w:t>
      </w:r>
      <w:r>
        <w:t>separate</w:t>
      </w:r>
      <w:r>
        <w:rPr>
          <w:spacing w:val="-1"/>
        </w:rPr>
        <w:t xml:space="preserve"> paragraph.</w:t>
      </w:r>
      <w:r>
        <w:t xml:space="preserve"> Subsidiary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procedural</w:t>
      </w:r>
      <w:r>
        <w:t xml:space="preserve"> motions should be</w:t>
      </w:r>
      <w:r>
        <w:rPr>
          <w:spacing w:val="-1"/>
        </w:rPr>
        <w:t xml:space="preserve"> recorded</w:t>
      </w:r>
      <w:r>
        <w:t xml:space="preserve"> in the</w:t>
      </w:r>
      <w:r>
        <w:rPr>
          <w:spacing w:val="-1"/>
        </w:rPr>
        <w:t xml:space="preserve"> </w:t>
      </w:r>
      <w:r>
        <w:t>same</w:t>
      </w:r>
      <w:r>
        <w:rPr>
          <w:spacing w:val="-1"/>
        </w:rPr>
        <w:t xml:space="preserve"> paragraph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the</w:t>
      </w:r>
      <w:r>
        <w:rPr>
          <w:spacing w:val="-1"/>
        </w:rPr>
        <w:t xml:space="preserve"> main</w:t>
      </w:r>
      <w:r>
        <w:rPr>
          <w:spacing w:val="2"/>
        </w:rPr>
        <w:t xml:space="preserve"> </w:t>
      </w:r>
      <w:r>
        <w:t>motion.</w:t>
      </w:r>
      <w:r>
        <w:rPr>
          <w:spacing w:val="47"/>
        </w:rPr>
        <w:t xml:space="preserve"> </w:t>
      </w:r>
      <w:r>
        <w:t xml:space="preserve">Motions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are </w:t>
      </w:r>
      <w:r>
        <w:t>lost</w:t>
      </w:r>
      <w:r w:rsidR="00A32084"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 xml:space="preserve">not </w:t>
      </w:r>
      <w:r>
        <w:rPr>
          <w:spacing w:val="-1"/>
        </w:rPr>
        <w:t>ordinarily</w:t>
      </w:r>
      <w:r>
        <w:rPr>
          <w:spacing w:val="-5"/>
        </w:rPr>
        <w:t xml:space="preserve"> </w:t>
      </w:r>
      <w:r>
        <w:rPr>
          <w:spacing w:val="-1"/>
        </w:rPr>
        <w:t>recorded.</w:t>
      </w:r>
      <w:r>
        <w:rPr>
          <w:spacing w:val="2"/>
        </w:rPr>
        <w:t xml:space="preserve"> </w:t>
      </w:r>
      <w:r w:rsidR="007F7CC8">
        <w:rPr>
          <w:spacing w:val="-1"/>
        </w:rPr>
        <w:t>If, however,</w:t>
      </w:r>
      <w:r w:rsidR="007F7CC8">
        <w:t xml:space="preserve"> </w:t>
      </w:r>
      <w:r>
        <w:t>a</w:t>
      </w:r>
      <w:r>
        <w:rPr>
          <w:spacing w:val="-1"/>
        </w:rPr>
        <w:t xml:space="preserve"> request</w:t>
      </w:r>
      <w:r>
        <w:t xml:space="preserve"> to record a</w:t>
      </w:r>
      <w:r>
        <w:rPr>
          <w:spacing w:val="-1"/>
        </w:rPr>
        <w:t xml:space="preserve"> </w:t>
      </w:r>
      <w:r>
        <w:t>vote</w:t>
      </w:r>
      <w:r>
        <w:rPr>
          <w:spacing w:val="-1"/>
        </w:rPr>
        <w:t xml:space="preserve"> </w:t>
      </w:r>
      <w:r>
        <w:t>is</w:t>
      </w:r>
      <w:r w:rsidR="00E75C28">
        <w:t xml:space="preserve"> </w:t>
      </w:r>
      <w:r>
        <w:rPr>
          <w:spacing w:val="-1"/>
        </w:rPr>
        <w:t xml:space="preserve">made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elder;</w:t>
      </w:r>
      <w:r>
        <w:t xml:space="preserve"> </w:t>
      </w:r>
      <w:r>
        <w:rPr>
          <w:spacing w:val="-1"/>
        </w:rPr>
        <w:t>then</w:t>
      </w:r>
      <w:r>
        <w:t xml:space="preserve"> the</w:t>
      </w:r>
      <w:r>
        <w:rPr>
          <w:spacing w:val="-1"/>
        </w:rPr>
        <w:t xml:space="preserve"> </w:t>
      </w:r>
      <w:r>
        <w:t>lost motion must be</w:t>
      </w:r>
      <w:r>
        <w:rPr>
          <w:spacing w:val="-1"/>
        </w:rPr>
        <w:t xml:space="preserve"> recorded</w:t>
      </w:r>
      <w:r>
        <w:t xml:space="preserve"> in the</w:t>
      </w:r>
      <w:r>
        <w:rPr>
          <w:spacing w:val="-1"/>
        </w:rPr>
        <w:t xml:space="preserve"> minutes.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actions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Session</w:t>
      </w:r>
      <w:r>
        <w:t xml:space="preserve"> must be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accord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</w:t>
      </w:r>
      <w:r>
        <w:t>PCA</w:t>
      </w:r>
      <w:r>
        <w:rPr>
          <w:spacing w:val="-1"/>
        </w:rPr>
        <w:t xml:space="preserve"> </w:t>
      </w:r>
      <w:r w:rsidRPr="00535547">
        <w:rPr>
          <w:i/>
          <w:spacing w:val="-1"/>
        </w:rPr>
        <w:t>Book</w:t>
      </w:r>
      <w:r w:rsidRPr="00535547">
        <w:rPr>
          <w:i/>
        </w:rPr>
        <w:t xml:space="preserve"> of</w:t>
      </w:r>
      <w:r w:rsidRPr="00535547">
        <w:rPr>
          <w:i/>
          <w:spacing w:val="1"/>
        </w:rPr>
        <w:t xml:space="preserve"> </w:t>
      </w:r>
      <w:r w:rsidRPr="00535547">
        <w:rPr>
          <w:i/>
          <w:spacing w:val="-1"/>
        </w:rPr>
        <w:t>Church</w:t>
      </w:r>
      <w:r w:rsidRPr="00535547">
        <w:rPr>
          <w:i/>
        </w:rPr>
        <w:t xml:space="preserve"> </w:t>
      </w:r>
      <w:r w:rsidRPr="00535547">
        <w:rPr>
          <w:i/>
          <w:spacing w:val="-1"/>
        </w:rPr>
        <w:t>Order</w:t>
      </w:r>
      <w:r>
        <w:rPr>
          <w:spacing w:val="-1"/>
        </w:rPr>
        <w:t>;</w:t>
      </w:r>
      <w:r>
        <w:t xml:space="preserve"> </w:t>
      </w:r>
      <w:r>
        <w:rPr>
          <w:spacing w:val="-1"/>
        </w:rPr>
        <w:t>and</w:t>
      </w:r>
      <w:r>
        <w:t xml:space="preserve"> in </w:t>
      </w:r>
      <w:r>
        <w:rPr>
          <w:spacing w:val="-1"/>
        </w:rPr>
        <w:t>matters</w:t>
      </w:r>
      <w:r>
        <w:t xml:space="preserve"> of</w:t>
      </w:r>
      <w:r>
        <w:rPr>
          <w:spacing w:val="63"/>
        </w:rPr>
        <w:t xml:space="preserve"> </w:t>
      </w:r>
      <w:r>
        <w:rPr>
          <w:spacing w:val="-1"/>
        </w:rPr>
        <w:t>parliamentary</w:t>
      </w:r>
      <w:r>
        <w:rPr>
          <w:spacing w:val="-5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 xml:space="preserve">not </w:t>
      </w:r>
      <w:r>
        <w:rPr>
          <w:spacing w:val="-1"/>
        </w:rPr>
        <w:t>covered</w:t>
      </w:r>
      <w:r>
        <w:t xml:space="preserve"> in the</w:t>
      </w:r>
      <w:r>
        <w:rPr>
          <w:spacing w:val="1"/>
        </w:rPr>
        <w:t xml:space="preserve"> </w:t>
      </w:r>
      <w:r w:rsidRPr="00535547">
        <w:rPr>
          <w:i/>
          <w:spacing w:val="-1"/>
        </w:rPr>
        <w:t>BCO</w:t>
      </w:r>
      <w:r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 w:rsidRPr="00535547">
        <w:rPr>
          <w:i/>
          <w:spacing w:val="-1"/>
        </w:rPr>
        <w:t>Robert</w:t>
      </w:r>
      <w:r w:rsidRPr="007F7CC8">
        <w:rPr>
          <w:i/>
          <w:spacing w:val="-1"/>
        </w:rPr>
        <w:t>’</w:t>
      </w:r>
      <w:r w:rsidRPr="00535547">
        <w:rPr>
          <w:i/>
          <w:spacing w:val="-1"/>
        </w:rPr>
        <w:t>s</w:t>
      </w:r>
      <w:r w:rsidRPr="00535547">
        <w:rPr>
          <w:i/>
        </w:rPr>
        <w:t xml:space="preserve"> </w:t>
      </w:r>
      <w:r w:rsidRPr="00535547">
        <w:rPr>
          <w:i/>
          <w:spacing w:val="-1"/>
        </w:rPr>
        <w:t>Rules</w:t>
      </w:r>
      <w:r w:rsidRPr="00535547">
        <w:rPr>
          <w:i/>
        </w:rPr>
        <w:t xml:space="preserve"> of</w:t>
      </w:r>
      <w:r w:rsidRPr="00535547">
        <w:rPr>
          <w:i/>
          <w:spacing w:val="-1"/>
        </w:rPr>
        <w:t xml:space="preserve"> Order.</w:t>
      </w:r>
    </w:p>
    <w:p w:rsidR="00FB7CEB" w:rsidRPr="00535547" w:rsidRDefault="00FB7CEB" w:rsidP="00535547">
      <w:pPr>
        <w:pStyle w:val="BodyText"/>
        <w:kinsoku w:val="0"/>
        <w:overflowPunct w:val="0"/>
        <w:spacing w:line="269" w:lineRule="auto"/>
        <w:ind w:left="720"/>
        <w:rPr>
          <w:i/>
          <w:sz w:val="22"/>
          <w:szCs w:val="22"/>
        </w:rPr>
      </w:pPr>
    </w:p>
    <w:p w:rsidR="00FB7CEB" w:rsidRDefault="00FB7CEB" w:rsidP="00535547">
      <w:pPr>
        <w:pStyle w:val="BodyText"/>
        <w:kinsoku w:val="0"/>
        <w:overflowPunct w:val="0"/>
        <w:spacing w:line="269" w:lineRule="auto"/>
        <w:ind w:left="720"/>
        <w:rPr>
          <w:spacing w:val="-1"/>
        </w:rPr>
      </w:pPr>
      <w:r>
        <w:rPr>
          <w:spacing w:val="-1"/>
        </w:rPr>
        <w:t>Sometimes</w:t>
      </w:r>
      <w:r>
        <w:t xml:space="preserve"> it may</w:t>
      </w:r>
      <w:r>
        <w:rPr>
          <w:spacing w:val="-8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</w:t>
      </w:r>
      <w:r>
        <w:t>necessary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>help</w:t>
      </w:r>
      <w:r>
        <w:t xml:space="preserve"> </w:t>
      </w:r>
      <w:r>
        <w:rPr>
          <w:spacing w:val="-1"/>
        </w:rPr>
        <w:t>members</w:t>
      </w:r>
      <w:r>
        <w:t xml:space="preserve"> </w:t>
      </w:r>
      <w:r>
        <w:rPr>
          <w:spacing w:val="-1"/>
        </w:rPr>
        <w:t>word</w:t>
      </w:r>
      <w:r>
        <w:t xml:space="preserve"> </w:t>
      </w:r>
      <w:r>
        <w:rPr>
          <w:spacing w:val="-1"/>
        </w:rPr>
        <w:t>their motions</w:t>
      </w:r>
      <w:r>
        <w:t xml:space="preserve"> so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t>accurately</w:t>
      </w:r>
      <w:r>
        <w:rPr>
          <w:spacing w:val="75"/>
        </w:rPr>
        <w:t xml:space="preserve"> </w:t>
      </w:r>
      <w:r>
        <w:rPr>
          <w:spacing w:val="-1"/>
        </w:rPr>
        <w:t>reflect</w:t>
      </w:r>
      <w:r>
        <w:t xml:space="preserve"> the</w:t>
      </w:r>
      <w:r>
        <w:rPr>
          <w:spacing w:val="-1"/>
        </w:rPr>
        <w:t xml:space="preserve"> action</w:t>
      </w:r>
      <w:r>
        <w:t xml:space="preserve"> to be</w:t>
      </w:r>
      <w:r>
        <w:rPr>
          <w:spacing w:val="-1"/>
        </w:rPr>
        <w:t xml:space="preserve"> </w:t>
      </w:r>
      <w:r>
        <w:t xml:space="preserve">taken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Session.</w:t>
      </w:r>
      <w:r>
        <w:t xml:space="preserve"> </w:t>
      </w:r>
      <w:r>
        <w:rPr>
          <w:spacing w:val="-1"/>
        </w:rPr>
        <w:t>Helpful</w:t>
      </w:r>
      <w:r>
        <w:t xml:space="preserve"> </w:t>
      </w:r>
      <w:r>
        <w:rPr>
          <w:spacing w:val="-1"/>
        </w:rPr>
        <w:t>questions</w:t>
      </w:r>
      <w:r>
        <w:t xml:space="preserve"> </w:t>
      </w:r>
      <w:r>
        <w:rPr>
          <w:spacing w:val="-1"/>
        </w:rPr>
        <w:t>about</w:t>
      </w:r>
      <w:r>
        <w:t xml:space="preserve"> every</w:t>
      </w:r>
      <w:r>
        <w:rPr>
          <w:spacing w:val="-3"/>
        </w:rPr>
        <w:t xml:space="preserve"> </w:t>
      </w:r>
      <w:r>
        <w:t xml:space="preserve">motion </w:t>
      </w:r>
      <w:r>
        <w:rPr>
          <w:spacing w:val="-1"/>
        </w:rPr>
        <w:t>are:</w:t>
      </w:r>
    </w:p>
    <w:p w:rsidR="006E2FC1" w:rsidRDefault="006E2FC1" w:rsidP="00535547">
      <w:pPr>
        <w:pStyle w:val="BodyText"/>
        <w:kinsoku w:val="0"/>
        <w:overflowPunct w:val="0"/>
        <w:spacing w:line="269" w:lineRule="auto"/>
        <w:ind w:left="720"/>
        <w:rPr>
          <w:spacing w:val="-1"/>
        </w:rPr>
      </w:pPr>
    </w:p>
    <w:p w:rsidR="00FB7CEB" w:rsidRDefault="00FB7CEB" w:rsidP="00535547">
      <w:pPr>
        <w:pStyle w:val="BodyText"/>
        <w:numPr>
          <w:ilvl w:val="1"/>
          <w:numId w:val="14"/>
        </w:numPr>
        <w:kinsoku w:val="0"/>
        <w:overflowPunct w:val="0"/>
        <w:spacing w:line="269" w:lineRule="auto"/>
        <w:ind w:left="1800"/>
        <w:rPr>
          <w:spacing w:val="-1"/>
        </w:rPr>
      </w:pPr>
      <w:r>
        <w:rPr>
          <w:spacing w:val="-1"/>
          <w:u w:val="single"/>
        </w:rPr>
        <w:t>What</w:t>
      </w:r>
      <w:r>
        <w:rPr>
          <w:spacing w:val="1"/>
          <w:u w:val="single"/>
        </w:rPr>
        <w:t xml:space="preserve"> </w:t>
      </w:r>
      <w:r>
        <w:t>exactly</w:t>
      </w:r>
      <w:r>
        <w:rPr>
          <w:spacing w:val="-8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spacing w:val="-1"/>
        </w:rPr>
        <w:t>going</w:t>
      </w:r>
      <w:r>
        <w:rPr>
          <w:spacing w:val="-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done?</w:t>
      </w:r>
    </w:p>
    <w:p w:rsidR="00FB7CEB" w:rsidRDefault="00FB7CEB" w:rsidP="00535547">
      <w:pPr>
        <w:pStyle w:val="BodyText"/>
        <w:numPr>
          <w:ilvl w:val="1"/>
          <w:numId w:val="14"/>
        </w:numPr>
        <w:kinsoku w:val="0"/>
        <w:overflowPunct w:val="0"/>
        <w:spacing w:line="269" w:lineRule="auto"/>
        <w:ind w:left="1800"/>
      </w:pPr>
      <w:r>
        <w:rPr>
          <w:u w:val="single"/>
        </w:rPr>
        <w:t>Who</w:t>
      </w:r>
      <w:r>
        <w:rPr>
          <w:spacing w:val="-3"/>
          <w:u w:val="single"/>
        </w:rPr>
        <w:t xml:space="preserve"> </w:t>
      </w:r>
      <w:r>
        <w:t xml:space="preserve">is </w:t>
      </w:r>
      <w:r>
        <w:rPr>
          <w:spacing w:val="-1"/>
        </w:rPr>
        <w:t>going</w:t>
      </w:r>
      <w:r>
        <w:rPr>
          <w:spacing w:val="-3"/>
        </w:rPr>
        <w:t xml:space="preserve"> </w:t>
      </w:r>
      <w:r>
        <w:t>to do it?</w:t>
      </w:r>
    </w:p>
    <w:p w:rsidR="00FB7CEB" w:rsidRDefault="00FB7CEB" w:rsidP="00535547">
      <w:pPr>
        <w:pStyle w:val="BodyText"/>
        <w:numPr>
          <w:ilvl w:val="1"/>
          <w:numId w:val="14"/>
        </w:numPr>
        <w:kinsoku w:val="0"/>
        <w:overflowPunct w:val="0"/>
        <w:spacing w:line="269" w:lineRule="auto"/>
        <w:ind w:left="1800"/>
        <w:rPr>
          <w:spacing w:val="-1"/>
        </w:rPr>
      </w:pPr>
      <w:r>
        <w:rPr>
          <w:u w:val="single"/>
        </w:rPr>
        <w:t xml:space="preserve">When </w:t>
      </w:r>
      <w:r>
        <w:rPr>
          <w:spacing w:val="-1"/>
        </w:rPr>
        <w:t>will</w:t>
      </w:r>
      <w:r>
        <w:t xml:space="preserve"> the</w:t>
      </w:r>
      <w:r>
        <w:rPr>
          <w:spacing w:val="-1"/>
        </w:rPr>
        <w:t xml:space="preserve"> action</w:t>
      </w:r>
      <w:r>
        <w:t xml:space="preserve"> be</w:t>
      </w:r>
      <w:r>
        <w:rPr>
          <w:spacing w:val="-1"/>
        </w:rPr>
        <w:t xml:space="preserve"> completed?</w:t>
      </w:r>
    </w:p>
    <w:p w:rsidR="00FB7CEB" w:rsidRDefault="00FB7CEB" w:rsidP="00535547">
      <w:pPr>
        <w:pStyle w:val="BodyText"/>
        <w:numPr>
          <w:ilvl w:val="1"/>
          <w:numId w:val="14"/>
        </w:numPr>
        <w:kinsoku w:val="0"/>
        <w:overflowPunct w:val="0"/>
        <w:spacing w:line="269" w:lineRule="auto"/>
        <w:ind w:left="1800"/>
        <w:rPr>
          <w:spacing w:val="-1"/>
        </w:rPr>
      </w:pPr>
      <w:r>
        <w:rPr>
          <w:spacing w:val="-1"/>
          <w:u w:val="single"/>
        </w:rPr>
        <w:t xml:space="preserve">How </w:t>
      </w:r>
      <w:r>
        <w:rPr>
          <w:spacing w:val="-1"/>
        </w:rPr>
        <w:t>much</w:t>
      </w:r>
      <w:r>
        <w:t xml:space="preserve"> </w:t>
      </w:r>
      <w:r>
        <w:rPr>
          <w:spacing w:val="-1"/>
        </w:rPr>
        <w:t>will</w:t>
      </w:r>
      <w:r>
        <w:t xml:space="preserve"> it </w:t>
      </w:r>
      <w:r>
        <w:rPr>
          <w:spacing w:val="-1"/>
        </w:rPr>
        <w:t>cost?</w:t>
      </w:r>
    </w:p>
    <w:p w:rsidR="00FB7CEB" w:rsidRDefault="00FB7CEB" w:rsidP="00535547">
      <w:pPr>
        <w:pStyle w:val="BodyText"/>
        <w:numPr>
          <w:ilvl w:val="1"/>
          <w:numId w:val="14"/>
        </w:numPr>
        <w:kinsoku w:val="0"/>
        <w:overflowPunct w:val="0"/>
        <w:spacing w:line="269" w:lineRule="auto"/>
        <w:ind w:left="1800"/>
        <w:rPr>
          <w:spacing w:val="-1"/>
        </w:rPr>
      </w:pPr>
      <w:r>
        <w:rPr>
          <w:spacing w:val="-1"/>
          <w:u w:val="single"/>
        </w:rPr>
        <w:t xml:space="preserve">Where </w:t>
      </w:r>
      <w:r>
        <w:rPr>
          <w:spacing w:val="-1"/>
        </w:rPr>
        <w:t>will</w:t>
      </w:r>
      <w:r>
        <w:t xml:space="preserve"> the</w:t>
      </w:r>
      <w:r>
        <w:rPr>
          <w:spacing w:val="-1"/>
        </w:rPr>
        <w:t xml:space="preserve"> </w:t>
      </w:r>
      <w:r>
        <w:t>money</w:t>
      </w:r>
      <w:r>
        <w:rPr>
          <w:spacing w:val="-3"/>
        </w:rPr>
        <w:t xml:space="preserve"> </w:t>
      </w:r>
      <w:r>
        <w:t>come</w:t>
      </w:r>
      <w:r>
        <w:rPr>
          <w:spacing w:val="-1"/>
        </w:rPr>
        <w:t xml:space="preserve"> from?</w:t>
      </w:r>
    </w:p>
    <w:p w:rsidR="00FB7CEB" w:rsidRDefault="00FB7CEB" w:rsidP="00535547">
      <w:pPr>
        <w:pStyle w:val="BodyText"/>
        <w:numPr>
          <w:ilvl w:val="1"/>
          <w:numId w:val="14"/>
        </w:numPr>
        <w:kinsoku w:val="0"/>
        <w:overflowPunct w:val="0"/>
        <w:spacing w:line="269" w:lineRule="auto"/>
        <w:ind w:left="1800"/>
        <w:rPr>
          <w:spacing w:val="-1"/>
        </w:rPr>
      </w:pPr>
      <w:r>
        <w:rPr>
          <w:spacing w:val="-3"/>
          <w:u w:val="single"/>
        </w:rPr>
        <w:t>Is</w:t>
      </w:r>
      <w:r>
        <w:rPr>
          <w:spacing w:val="5"/>
          <w:u w:val="single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action</w:t>
      </w:r>
      <w:r>
        <w:t xml:space="preserve"> </w:t>
      </w:r>
      <w:r>
        <w:rPr>
          <w:spacing w:val="-1"/>
        </w:rPr>
        <w:t>compatible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</w:t>
      </w:r>
      <w:r w:rsidRPr="00535547">
        <w:rPr>
          <w:i/>
          <w:spacing w:val="-1"/>
        </w:rPr>
        <w:t>The</w:t>
      </w:r>
      <w:r>
        <w:rPr>
          <w:spacing w:val="-1"/>
        </w:rPr>
        <w:t xml:space="preserve"> </w:t>
      </w:r>
      <w:r>
        <w:rPr>
          <w:i/>
          <w:iCs/>
          <w:spacing w:val="-1"/>
        </w:rPr>
        <w:t xml:space="preserve">Book </w:t>
      </w:r>
      <w:r>
        <w:rPr>
          <w:i/>
          <w:iCs/>
        </w:rPr>
        <w:t xml:space="preserve">of </w:t>
      </w:r>
      <w:r>
        <w:rPr>
          <w:i/>
          <w:iCs/>
          <w:spacing w:val="-1"/>
        </w:rPr>
        <w:t>Church</w:t>
      </w:r>
      <w:r>
        <w:rPr>
          <w:i/>
          <w:iCs/>
          <w:spacing w:val="2"/>
        </w:rPr>
        <w:t xml:space="preserve"> </w:t>
      </w:r>
      <w:r>
        <w:rPr>
          <w:i/>
          <w:iCs/>
          <w:spacing w:val="-1"/>
        </w:rPr>
        <w:t>Order</w:t>
      </w:r>
      <w:r>
        <w:rPr>
          <w:spacing w:val="-1"/>
        </w:rPr>
        <w:t>?</w:t>
      </w:r>
    </w:p>
    <w:p w:rsidR="006E2FC1" w:rsidRDefault="006E2FC1" w:rsidP="00535547">
      <w:pPr>
        <w:pStyle w:val="BodyText"/>
        <w:kinsoku w:val="0"/>
        <w:overflowPunct w:val="0"/>
        <w:spacing w:line="269" w:lineRule="auto"/>
        <w:ind w:left="720"/>
        <w:rPr>
          <w:spacing w:val="-1"/>
        </w:rPr>
      </w:pPr>
    </w:p>
    <w:p w:rsidR="00FB7CEB" w:rsidRDefault="00FB7CEB" w:rsidP="00535547">
      <w:pPr>
        <w:pStyle w:val="BodyText"/>
        <w:kinsoku w:val="0"/>
        <w:overflowPunct w:val="0"/>
        <w:spacing w:line="269" w:lineRule="auto"/>
        <w:ind w:left="720" w:right="228"/>
        <w:rPr>
          <w:spacing w:val="-1"/>
        </w:rPr>
      </w:pPr>
      <w:r>
        <w:t>When the</w:t>
      </w:r>
      <w:r>
        <w:rPr>
          <w:spacing w:val="-1"/>
        </w:rPr>
        <w:t xml:space="preserve"> Session</w:t>
      </w:r>
      <w:r>
        <w:t xml:space="preserve"> </w:t>
      </w:r>
      <w:r>
        <w:rPr>
          <w:spacing w:val="-1"/>
        </w:rPr>
        <w:t>acts</w:t>
      </w:r>
      <w:r>
        <w:t xml:space="preserve"> to </w:t>
      </w:r>
      <w:r>
        <w:rPr>
          <w:spacing w:val="-1"/>
        </w:rPr>
        <w:t>receive members,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careful</w:t>
      </w:r>
      <w:r>
        <w:t xml:space="preserve"> </w:t>
      </w:r>
      <w:r>
        <w:rPr>
          <w:spacing w:val="-1"/>
        </w:rPr>
        <w:t>record</w:t>
      </w:r>
      <w:r>
        <w:t xml:space="preserve"> must be</w:t>
      </w:r>
      <w:r>
        <w:rPr>
          <w:spacing w:val="-1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t xml:space="preserve"> to the</w:t>
      </w:r>
      <w:r>
        <w:rPr>
          <w:spacing w:val="57"/>
        </w:rPr>
        <w:t xml:space="preserve"> </w:t>
      </w:r>
      <w:r>
        <w:rPr>
          <w:spacing w:val="-1"/>
        </w:rPr>
        <w:t>reason</w:t>
      </w:r>
      <w:r>
        <w:t xml:space="preserve"> for</w:t>
      </w:r>
      <w:r>
        <w:rPr>
          <w:spacing w:val="-1"/>
        </w:rPr>
        <w:t xml:space="preserve"> their </w:t>
      </w:r>
      <w:r>
        <w:t xml:space="preserve">reception. </w:t>
      </w:r>
      <w:r>
        <w:rPr>
          <w:spacing w:val="-1"/>
        </w:rPr>
        <w:t>The record</w:t>
      </w:r>
      <w:r>
        <w:t xml:space="preserve"> should include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full</w:t>
      </w:r>
      <w:r>
        <w:t xml:space="preserve"> </w:t>
      </w:r>
      <w:r>
        <w:rPr>
          <w:spacing w:val="-1"/>
        </w:rPr>
        <w:t xml:space="preserve">name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applicant</w:t>
      </w:r>
      <w:r>
        <w:t xml:space="preserve"> </w:t>
      </w:r>
      <w:r>
        <w:rPr>
          <w:spacing w:val="-1"/>
        </w:rPr>
        <w:t>for</w:t>
      </w:r>
      <w:r>
        <w:rPr>
          <w:spacing w:val="67"/>
        </w:rPr>
        <w:t xml:space="preserve"> </w:t>
      </w:r>
      <w:r>
        <w:rPr>
          <w:spacing w:val="-1"/>
        </w:rPr>
        <w:t>church</w:t>
      </w:r>
      <w:r>
        <w:t xml:space="preserve"> </w:t>
      </w:r>
      <w:r>
        <w:rPr>
          <w:spacing w:val="-1"/>
        </w:rPr>
        <w:t>membership,</w:t>
      </w:r>
      <w:r>
        <w:t xml:space="preserve"> names of</w:t>
      </w:r>
      <w:r>
        <w:rPr>
          <w:spacing w:val="-1"/>
        </w:rPr>
        <w:t xml:space="preserve"> their covenant</w:t>
      </w:r>
      <w:r>
        <w:t xml:space="preserve"> </w:t>
      </w:r>
      <w:r>
        <w:rPr>
          <w:spacing w:val="-1"/>
        </w:rPr>
        <w:t>children,</w:t>
      </w:r>
      <w: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1"/>
        </w:rPr>
        <w:t xml:space="preserve"> </w:t>
      </w:r>
      <w:r>
        <w:t>manner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reception:</w:t>
      </w:r>
    </w:p>
    <w:p w:rsidR="006E2FC1" w:rsidRDefault="006E2FC1" w:rsidP="00535547">
      <w:pPr>
        <w:pStyle w:val="BodyText"/>
        <w:tabs>
          <w:tab w:val="left" w:pos="1800"/>
        </w:tabs>
        <w:kinsoku w:val="0"/>
        <w:overflowPunct w:val="0"/>
        <w:spacing w:line="269" w:lineRule="auto"/>
        <w:ind w:left="1800"/>
        <w:rPr>
          <w:spacing w:val="-1"/>
        </w:rPr>
      </w:pPr>
    </w:p>
    <w:p w:rsidR="00FB7CEB" w:rsidRDefault="00FB7CEB" w:rsidP="00535547">
      <w:pPr>
        <w:pStyle w:val="BodyText"/>
        <w:numPr>
          <w:ilvl w:val="0"/>
          <w:numId w:val="13"/>
        </w:numPr>
        <w:tabs>
          <w:tab w:val="left" w:pos="1800"/>
        </w:tabs>
        <w:kinsoku w:val="0"/>
        <w:overflowPunct w:val="0"/>
        <w:spacing w:line="269" w:lineRule="auto"/>
        <w:ind w:left="1800"/>
        <w:rPr>
          <w:spacing w:val="-1"/>
        </w:rPr>
      </w:pPr>
      <w:r>
        <w:rPr>
          <w:spacing w:val="-1"/>
        </w:rPr>
        <w:t>Profession</w:t>
      </w:r>
      <w:r>
        <w:t xml:space="preserve"> of</w:t>
      </w:r>
      <w:r>
        <w:rPr>
          <w:spacing w:val="-1"/>
        </w:rPr>
        <w:t xml:space="preserve"> </w:t>
      </w:r>
      <w:r w:rsidR="0005653F">
        <w:rPr>
          <w:spacing w:val="-1"/>
        </w:rPr>
        <w:t>f</w:t>
      </w:r>
      <w:r>
        <w:rPr>
          <w:spacing w:val="-1"/>
        </w:rPr>
        <w:t>aith</w:t>
      </w:r>
    </w:p>
    <w:p w:rsidR="00FB7CEB" w:rsidRDefault="00FB7CEB" w:rsidP="00535547">
      <w:pPr>
        <w:pStyle w:val="BodyText"/>
        <w:numPr>
          <w:ilvl w:val="0"/>
          <w:numId w:val="13"/>
        </w:numPr>
        <w:tabs>
          <w:tab w:val="left" w:pos="1800"/>
        </w:tabs>
        <w:kinsoku w:val="0"/>
        <w:overflowPunct w:val="0"/>
        <w:spacing w:line="269" w:lineRule="auto"/>
        <w:ind w:left="1800"/>
      </w:pPr>
      <w:r>
        <w:rPr>
          <w:spacing w:val="-1"/>
        </w:rPr>
        <w:t>Profession</w:t>
      </w:r>
      <w:r>
        <w:t xml:space="preserve"> of</w:t>
      </w:r>
      <w:r>
        <w:rPr>
          <w:spacing w:val="-1"/>
        </w:rPr>
        <w:t xml:space="preserve"> faith</w:t>
      </w:r>
      <w:r>
        <w:t xml:space="preserve"> </w:t>
      </w:r>
      <w:r>
        <w:rPr>
          <w:spacing w:val="-1"/>
        </w:rPr>
        <w:t>and</w:t>
      </w:r>
      <w:r>
        <w:t xml:space="preserve"> baptism</w:t>
      </w:r>
    </w:p>
    <w:p w:rsidR="00FB7CEB" w:rsidRDefault="00FB7CEB" w:rsidP="00535547">
      <w:pPr>
        <w:pStyle w:val="BodyText"/>
        <w:numPr>
          <w:ilvl w:val="0"/>
          <w:numId w:val="13"/>
        </w:numPr>
        <w:tabs>
          <w:tab w:val="left" w:pos="1800"/>
        </w:tabs>
        <w:kinsoku w:val="0"/>
        <w:overflowPunct w:val="0"/>
        <w:spacing w:line="269" w:lineRule="auto"/>
        <w:ind w:left="1800"/>
        <w:rPr>
          <w:spacing w:val="-1"/>
        </w:rPr>
      </w:pPr>
      <w:r>
        <w:rPr>
          <w:spacing w:val="-1"/>
        </w:rPr>
        <w:t>Reaffirmation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faith</w:t>
      </w:r>
    </w:p>
    <w:p w:rsidR="00FB7CEB" w:rsidRDefault="00FB7CEB" w:rsidP="00535547">
      <w:pPr>
        <w:pStyle w:val="BodyText"/>
        <w:numPr>
          <w:ilvl w:val="0"/>
          <w:numId w:val="13"/>
        </w:numPr>
        <w:tabs>
          <w:tab w:val="left" w:pos="1800"/>
        </w:tabs>
        <w:kinsoku w:val="0"/>
        <w:overflowPunct w:val="0"/>
        <w:spacing w:line="269" w:lineRule="auto"/>
        <w:ind w:left="1800" w:right="557"/>
        <w:rPr>
          <w:spacing w:val="-1"/>
        </w:rPr>
      </w:pPr>
      <w:r>
        <w:rPr>
          <w:spacing w:val="-1"/>
        </w:rPr>
        <w:t xml:space="preserve">Certificate </w:t>
      </w:r>
      <w:r>
        <w:t>of</w:t>
      </w:r>
      <w:r>
        <w:rPr>
          <w:spacing w:val="-1"/>
        </w:rPr>
        <w:t xml:space="preserve"> </w:t>
      </w:r>
      <w:r>
        <w:t>transfer</w:t>
      </w:r>
      <w:r w:rsidR="0005653F">
        <w:t>,</w:t>
      </w:r>
      <w:r>
        <w:rPr>
          <w:spacing w:val="-1"/>
        </w:rPr>
        <w:t xml:space="preserve"> </w:t>
      </w:r>
      <w:r>
        <w:t xml:space="preserve">which </w:t>
      </w:r>
      <w:r>
        <w:rPr>
          <w:spacing w:val="-1"/>
        </w:rPr>
        <w:t>includes</w:t>
      </w:r>
      <w:r>
        <w:t xml:space="preserve"> the</w:t>
      </w:r>
      <w:r>
        <w:rPr>
          <w:spacing w:val="-1"/>
        </w:rPr>
        <w:t xml:space="preserve"> name </w:t>
      </w:r>
      <w:r>
        <w:rPr>
          <w:spacing w:val="1"/>
        </w:rPr>
        <w:t xml:space="preserve">of </w:t>
      </w:r>
      <w:r>
        <w:t>the</w:t>
      </w:r>
      <w:r>
        <w:rPr>
          <w:spacing w:val="-1"/>
        </w:rPr>
        <w:t xml:space="preserve"> church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which</w:t>
      </w:r>
      <w:r>
        <w:t xml:space="preserve"> they</w:t>
      </w:r>
      <w:r>
        <w:rPr>
          <w:spacing w:val="53"/>
        </w:rPr>
        <w:t xml:space="preserve"> </w:t>
      </w:r>
      <w:r>
        <w:rPr>
          <w:spacing w:val="-1"/>
        </w:rPr>
        <w:t>transferred.</w:t>
      </w:r>
    </w:p>
    <w:p w:rsidR="00F11BC5" w:rsidRDefault="00F11BC5" w:rsidP="00535547">
      <w:pPr>
        <w:pStyle w:val="BodyText"/>
        <w:kinsoku w:val="0"/>
        <w:overflowPunct w:val="0"/>
        <w:spacing w:line="269" w:lineRule="auto"/>
        <w:ind w:left="720" w:right="152"/>
      </w:pPr>
    </w:p>
    <w:p w:rsidR="00FB7CEB" w:rsidRDefault="00FB7CEB" w:rsidP="00535547">
      <w:pPr>
        <w:pStyle w:val="BodyText"/>
        <w:kinsoku w:val="0"/>
        <w:overflowPunct w:val="0"/>
        <w:spacing w:line="269" w:lineRule="auto"/>
        <w:ind w:left="720" w:right="152"/>
        <w:rPr>
          <w:spacing w:val="-1"/>
        </w:rPr>
      </w:pPr>
      <w:r>
        <w:t>When the</w:t>
      </w:r>
      <w:r>
        <w:rPr>
          <w:spacing w:val="-1"/>
        </w:rPr>
        <w:t xml:space="preserve"> Session</w:t>
      </w:r>
      <w:r>
        <w:t xml:space="preserve"> </w:t>
      </w:r>
      <w:r>
        <w:rPr>
          <w:spacing w:val="-1"/>
        </w:rPr>
        <w:t>acts</w:t>
      </w:r>
      <w:r>
        <w:t xml:space="preserve"> to </w:t>
      </w:r>
      <w:r>
        <w:rPr>
          <w:spacing w:val="-1"/>
        </w:rPr>
        <w:t>remove members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communicant</w:t>
      </w:r>
      <w:r>
        <w:t xml:space="preserve"> </w:t>
      </w:r>
      <w:r>
        <w:rPr>
          <w:spacing w:val="-1"/>
        </w:rPr>
        <w:t>roll,</w:t>
      </w:r>
      <w:r>
        <w:t xml:space="preserve"> a</w:t>
      </w:r>
      <w:r>
        <w:rPr>
          <w:spacing w:val="-1"/>
        </w:rPr>
        <w:t xml:space="preserve"> </w:t>
      </w:r>
      <w:r>
        <w:t xml:space="preserve">full </w:t>
      </w:r>
      <w:r>
        <w:rPr>
          <w:spacing w:val="-1"/>
        </w:rPr>
        <w:t>record</w:t>
      </w:r>
      <w:r>
        <w:t xml:space="preserve"> must</w:t>
      </w:r>
      <w:r>
        <w:rPr>
          <w:spacing w:val="75"/>
        </w:rPr>
        <w:t xml:space="preserve"> </w:t>
      </w:r>
      <w:r>
        <w:t>be</w:t>
      </w:r>
      <w:r>
        <w:rPr>
          <w:spacing w:val="-1"/>
        </w:rPr>
        <w:t xml:space="preserve"> recorded</w:t>
      </w:r>
      <w:r>
        <w:t xml:space="preserve"> including</w:t>
      </w:r>
      <w:r>
        <w:rPr>
          <w:spacing w:val="-3"/>
        </w:rPr>
        <w:t xml:space="preserve"> </w:t>
      </w:r>
      <w:r>
        <w:t xml:space="preserve">name, </w:t>
      </w:r>
      <w:r>
        <w:rPr>
          <w:spacing w:val="-1"/>
        </w:rPr>
        <w:t>names</w:t>
      </w:r>
      <w:r>
        <w:t xml:space="preserve"> of</w:t>
      </w:r>
      <w:r>
        <w:rPr>
          <w:spacing w:val="-1"/>
        </w:rPr>
        <w:t xml:space="preserve"> their</w:t>
      </w:r>
      <w:r>
        <w:rPr>
          <w:spacing w:val="1"/>
        </w:rPr>
        <w:t xml:space="preserve"> </w:t>
      </w:r>
      <w:r>
        <w:rPr>
          <w:spacing w:val="-1"/>
        </w:rPr>
        <w:t>covenant</w:t>
      </w:r>
      <w:r>
        <w:t xml:space="preserve"> </w:t>
      </w:r>
      <w:r>
        <w:rPr>
          <w:spacing w:val="-1"/>
        </w:rPr>
        <w:t>children,</w:t>
      </w:r>
      <w: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1"/>
        </w:rPr>
        <w:t xml:space="preserve"> </w:t>
      </w:r>
      <w:r>
        <w:t>manner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their</w:t>
      </w:r>
      <w:r>
        <w:rPr>
          <w:spacing w:val="69"/>
        </w:rPr>
        <w:t xml:space="preserve"> </w:t>
      </w:r>
      <w:r>
        <w:rPr>
          <w:spacing w:val="-1"/>
        </w:rPr>
        <w:t>dismissal:</w:t>
      </w:r>
    </w:p>
    <w:p w:rsidR="006E2FC1" w:rsidRDefault="006E2FC1" w:rsidP="00535547">
      <w:pPr>
        <w:pStyle w:val="BodyText"/>
        <w:kinsoku w:val="0"/>
        <w:overflowPunct w:val="0"/>
        <w:spacing w:line="269" w:lineRule="auto"/>
        <w:ind w:left="720" w:right="152"/>
        <w:rPr>
          <w:spacing w:val="-1"/>
        </w:rPr>
      </w:pPr>
    </w:p>
    <w:p w:rsidR="00FB7CEB" w:rsidRDefault="00FB7CEB" w:rsidP="00535547">
      <w:pPr>
        <w:pStyle w:val="BodyText"/>
        <w:numPr>
          <w:ilvl w:val="0"/>
          <w:numId w:val="13"/>
        </w:numPr>
        <w:kinsoku w:val="0"/>
        <w:overflowPunct w:val="0"/>
        <w:spacing w:line="269" w:lineRule="auto"/>
        <w:ind w:left="1800" w:right="228"/>
        <w:rPr>
          <w:spacing w:val="-1"/>
        </w:rPr>
      </w:pPr>
      <w:r>
        <w:rPr>
          <w:spacing w:val="-1"/>
        </w:rPr>
        <w:t xml:space="preserve">Certificate </w:t>
      </w:r>
      <w:r>
        <w:t>of</w:t>
      </w:r>
      <w:r>
        <w:rPr>
          <w:spacing w:val="-1"/>
        </w:rPr>
        <w:t xml:space="preserve"> </w:t>
      </w:r>
      <w:r>
        <w:t>transfer</w:t>
      </w:r>
      <w:r>
        <w:rPr>
          <w:spacing w:val="-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another church</w:t>
      </w:r>
      <w:r>
        <w:t xml:space="preserve"> </w:t>
      </w:r>
      <w:r w:rsidR="007F7CC8">
        <w:rPr>
          <w:spacing w:val="-1"/>
        </w:rPr>
        <w:t>including</w:t>
      </w:r>
      <w:r>
        <w:t xml:space="preserve"> the</w:t>
      </w:r>
      <w:r>
        <w:rPr>
          <w:spacing w:val="-1"/>
        </w:rPr>
        <w:t xml:space="preserve"> name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church</w:t>
      </w:r>
      <w:r>
        <w:t xml:space="preserve"> to</w:t>
      </w:r>
      <w:r>
        <w:rPr>
          <w:spacing w:val="59"/>
        </w:rPr>
        <w:t xml:space="preserve"> </w:t>
      </w:r>
      <w:r>
        <w:rPr>
          <w:spacing w:val="-1"/>
        </w:rPr>
        <w:t>which</w:t>
      </w:r>
      <w:r>
        <w:t xml:space="preserve"> they</w:t>
      </w:r>
      <w:r>
        <w:rPr>
          <w:spacing w:val="-5"/>
        </w:rPr>
        <w:t xml:space="preserve"> </w:t>
      </w:r>
      <w:r>
        <w:rPr>
          <w:spacing w:val="-1"/>
        </w:rPr>
        <w:t>have transferred.</w:t>
      </w:r>
    </w:p>
    <w:p w:rsidR="00FB7CEB" w:rsidRDefault="00FB7CEB" w:rsidP="00535547">
      <w:pPr>
        <w:pStyle w:val="BodyText"/>
        <w:numPr>
          <w:ilvl w:val="0"/>
          <w:numId w:val="13"/>
        </w:numPr>
        <w:kinsoku w:val="0"/>
        <w:overflowPunct w:val="0"/>
        <w:spacing w:line="269" w:lineRule="auto"/>
        <w:ind w:left="1800"/>
      </w:pPr>
      <w:r>
        <w:rPr>
          <w:spacing w:val="-1"/>
        </w:rPr>
        <w:t>Removal</w:t>
      </w:r>
      <w:r>
        <w:t xml:space="preserve"> </w:t>
      </w:r>
      <w:r>
        <w:rPr>
          <w:spacing w:val="-1"/>
        </w:rPr>
        <w:t>from</w:t>
      </w:r>
      <w:r>
        <w:t xml:space="preserve"> Roll </w:t>
      </w:r>
      <w:r>
        <w:rPr>
          <w:spacing w:val="-1"/>
        </w:rPr>
        <w:t>(</w:t>
      </w:r>
      <w:r w:rsidRPr="00535547">
        <w:rPr>
          <w:i/>
          <w:spacing w:val="-1"/>
        </w:rPr>
        <w:t>BCO</w:t>
      </w:r>
      <w:r>
        <w:rPr>
          <w:spacing w:val="-1"/>
        </w:rPr>
        <w:t xml:space="preserve"> 38-3</w:t>
      </w:r>
      <w:r>
        <w:t xml:space="preserve"> &amp;</w:t>
      </w:r>
      <w:r>
        <w:rPr>
          <w:spacing w:val="-2"/>
        </w:rPr>
        <w:t xml:space="preserve"> </w:t>
      </w:r>
      <w:r>
        <w:t>38-4)</w:t>
      </w:r>
    </w:p>
    <w:p w:rsidR="00FB7CEB" w:rsidRDefault="00FB7CEB" w:rsidP="00535547">
      <w:pPr>
        <w:pStyle w:val="BodyText"/>
        <w:numPr>
          <w:ilvl w:val="0"/>
          <w:numId w:val="13"/>
        </w:numPr>
        <w:kinsoku w:val="0"/>
        <w:overflowPunct w:val="0"/>
        <w:spacing w:line="269" w:lineRule="auto"/>
        <w:ind w:left="1800"/>
        <w:rPr>
          <w:spacing w:val="-1"/>
        </w:rPr>
      </w:pPr>
      <w:r>
        <w:rPr>
          <w:spacing w:val="-1"/>
        </w:rPr>
        <w:t>Church</w:t>
      </w:r>
      <w:r>
        <w:t xml:space="preserve"> </w:t>
      </w:r>
      <w:r>
        <w:rPr>
          <w:spacing w:val="-1"/>
        </w:rPr>
        <w:t>discipline</w:t>
      </w:r>
    </w:p>
    <w:p w:rsidR="00FB7CEB" w:rsidRDefault="00FB7CEB" w:rsidP="00535547">
      <w:pPr>
        <w:pStyle w:val="BodyText"/>
        <w:numPr>
          <w:ilvl w:val="0"/>
          <w:numId w:val="13"/>
        </w:numPr>
        <w:kinsoku w:val="0"/>
        <w:overflowPunct w:val="0"/>
        <w:spacing w:line="269" w:lineRule="auto"/>
        <w:ind w:left="1800"/>
        <w:rPr>
          <w:spacing w:val="-1"/>
        </w:rPr>
      </w:pPr>
      <w:r>
        <w:rPr>
          <w:spacing w:val="-1"/>
        </w:rPr>
        <w:t>Death</w:t>
      </w:r>
    </w:p>
    <w:p w:rsidR="0005653F" w:rsidRDefault="0005653F" w:rsidP="00535547">
      <w:pPr>
        <w:pStyle w:val="BodyText"/>
        <w:kinsoku w:val="0"/>
        <w:overflowPunct w:val="0"/>
        <w:spacing w:line="269" w:lineRule="auto"/>
        <w:ind w:left="720" w:right="152"/>
        <w:rPr>
          <w:spacing w:val="-1"/>
        </w:rPr>
      </w:pPr>
    </w:p>
    <w:p w:rsidR="00E75C28" w:rsidRDefault="00FB7CEB" w:rsidP="00535547">
      <w:pPr>
        <w:pStyle w:val="BodyText"/>
        <w:kinsoku w:val="0"/>
        <w:overflowPunct w:val="0"/>
        <w:spacing w:line="269" w:lineRule="auto"/>
        <w:ind w:left="720" w:right="152"/>
        <w:rPr>
          <w:spacing w:val="-1"/>
        </w:rPr>
      </w:pPr>
      <w:r>
        <w:rPr>
          <w:spacing w:val="-1"/>
        </w:rPr>
        <w:t>Congregational</w:t>
      </w:r>
      <w:r>
        <w:t xml:space="preserve"> meeting </w:t>
      </w:r>
      <w:r>
        <w:rPr>
          <w:spacing w:val="-1"/>
        </w:rPr>
        <w:t>minutes</w:t>
      </w:r>
      <w:r>
        <w:t xml:space="preserve"> must </w:t>
      </w:r>
      <w:r>
        <w:rPr>
          <w:spacing w:val="-1"/>
        </w:rPr>
        <w:t>also</w:t>
      </w:r>
      <w:r>
        <w:t xml:space="preserve"> be</w:t>
      </w:r>
      <w:r>
        <w:rPr>
          <w:spacing w:val="-1"/>
        </w:rPr>
        <w:t xml:space="preserve"> included</w:t>
      </w:r>
      <w:r>
        <w:t xml:space="preserve"> in the</w:t>
      </w:r>
      <w:r>
        <w:rPr>
          <w:spacing w:val="-1"/>
        </w:rPr>
        <w:t xml:space="preserve"> </w:t>
      </w:r>
      <w:r>
        <w:t>Minute</w:t>
      </w:r>
      <w:r>
        <w:rPr>
          <w:spacing w:val="-1"/>
        </w:rPr>
        <w:t xml:space="preserve"> Book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signed</w:t>
      </w:r>
      <w:r>
        <w:t xml:space="preserve"> </w:t>
      </w:r>
      <w:r>
        <w:rPr>
          <w:spacing w:val="2"/>
        </w:rPr>
        <w:t>by</w:t>
      </w:r>
      <w:r>
        <w:rPr>
          <w:spacing w:val="65"/>
        </w:rPr>
        <w:t xml:space="preserve"> </w:t>
      </w:r>
      <w:r>
        <w:t>the</w:t>
      </w:r>
      <w:r>
        <w:rPr>
          <w:spacing w:val="-1"/>
        </w:rPr>
        <w:t xml:space="preserve"> Moderator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1"/>
        </w:rPr>
        <w:t xml:space="preserve"> Clerk elected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meeting.</w:t>
      </w:r>
    </w:p>
    <w:p w:rsidR="00FB7CEB" w:rsidRPr="00E75C28" w:rsidRDefault="00E75C28" w:rsidP="00F11BC5">
      <w:pPr>
        <w:pStyle w:val="BodyText"/>
        <w:kinsoku w:val="0"/>
        <w:overflowPunct w:val="0"/>
        <w:spacing w:line="276" w:lineRule="auto"/>
        <w:ind w:left="720" w:right="152"/>
        <w:rPr>
          <w:b/>
          <w:bCs/>
        </w:rPr>
      </w:pPr>
      <w:r>
        <w:rPr>
          <w:spacing w:val="-1"/>
        </w:rPr>
        <w:br w:type="page"/>
      </w:r>
      <w:r w:rsidR="00FB7CEB" w:rsidRPr="00535547">
        <w:rPr>
          <w:b/>
          <w:spacing w:val="-1"/>
        </w:rPr>
        <w:lastRenderedPageBreak/>
        <w:t>Session</w:t>
      </w:r>
      <w:r w:rsidR="00FB7CEB" w:rsidRPr="00535547">
        <w:rPr>
          <w:b/>
        </w:rPr>
        <w:t xml:space="preserve"> </w:t>
      </w:r>
      <w:r w:rsidR="00FB7CEB" w:rsidRPr="00535547">
        <w:rPr>
          <w:b/>
          <w:spacing w:val="-1"/>
        </w:rPr>
        <w:t>Minutes</w:t>
      </w:r>
      <w:r w:rsidR="00FB7CEB" w:rsidRPr="00535547">
        <w:rPr>
          <w:b/>
        </w:rPr>
        <w:t xml:space="preserve"> </w:t>
      </w:r>
      <w:r w:rsidR="00FB7CEB" w:rsidRPr="00535547">
        <w:rPr>
          <w:b/>
          <w:spacing w:val="-1"/>
        </w:rPr>
        <w:t>must include the following: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 w:firstLine="720"/>
        <w:rPr>
          <w:b/>
          <w:bCs/>
          <w:sz w:val="23"/>
          <w:szCs w:val="23"/>
        </w:rPr>
      </w:pP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t>A</w:t>
      </w:r>
      <w:r>
        <w:rPr>
          <w:spacing w:val="-1"/>
        </w:rPr>
        <w:t xml:space="preserve"> statement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date, </w:t>
      </w:r>
      <w:r>
        <w:rPr>
          <w:spacing w:val="-1"/>
        </w:rPr>
        <w:t>time,</w:t>
      </w:r>
      <w:r>
        <w:t xml:space="preserve"> </w:t>
      </w:r>
      <w:r>
        <w:rPr>
          <w:spacing w:val="-1"/>
        </w:rPr>
        <w:t>place,</w:t>
      </w:r>
      <w:r>
        <w:t xml:space="preserve"> </w:t>
      </w:r>
      <w:r>
        <w:rPr>
          <w:spacing w:val="-1"/>
        </w:rPr>
        <w:t>and</w:t>
      </w:r>
      <w:r>
        <w:t xml:space="preserve"> purpose</w:t>
      </w:r>
      <w:r>
        <w:rPr>
          <w:spacing w:val="-1"/>
        </w:rP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rPr>
          <w:spacing w:val="-1"/>
        </w:rPr>
        <w:t>(Stated,</w:t>
      </w:r>
      <w:r>
        <w:t xml:space="preserve"> Called,</w:t>
      </w:r>
      <w:r>
        <w:rPr>
          <w:spacing w:val="43"/>
        </w:rPr>
        <w:t xml:space="preserve"> </w:t>
      </w:r>
      <w:r>
        <w:rPr>
          <w:spacing w:val="-1"/>
        </w:rPr>
        <w:t>adjourned</w:t>
      </w:r>
      <w:r>
        <w:t xml:space="preserve"> </w:t>
      </w:r>
      <w:r>
        <w:rPr>
          <w:spacing w:val="-1"/>
        </w:rPr>
        <w:t>stated,</w:t>
      </w:r>
      <w:r>
        <w:rPr>
          <w:spacing w:val="2"/>
        </w:rPr>
        <w:t xml:space="preserve"> </w:t>
      </w:r>
      <w:r>
        <w:rPr>
          <w:spacing w:val="-1"/>
        </w:rPr>
        <w:t>etc.)</w:t>
      </w:r>
      <w:r>
        <w:t xml:space="preserve"> 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t>the</w:t>
      </w:r>
      <w:r>
        <w:rPr>
          <w:spacing w:val="-1"/>
        </w:rPr>
        <w:t xml:space="preserve"> meeting</w:t>
      </w:r>
      <w:r>
        <w:rPr>
          <w:spacing w:val="-3"/>
        </w:rPr>
        <w:t xml:space="preserve"> </w:t>
      </w:r>
      <w:r>
        <w:t>is a</w:t>
      </w:r>
      <w:r>
        <w:rPr>
          <w:spacing w:val="1"/>
        </w:rPr>
        <w:t xml:space="preserve"> </w:t>
      </w:r>
      <w:r>
        <w:rPr>
          <w:spacing w:val="-1"/>
        </w:rPr>
        <w:t>called meeting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minutes</w:t>
      </w:r>
      <w:r>
        <w:t xml:space="preserve"> must </w:t>
      </w:r>
      <w:r>
        <w:rPr>
          <w:spacing w:val="-1"/>
        </w:rPr>
        <w:t xml:space="preserve">include </w:t>
      </w:r>
      <w:r>
        <w:t>the</w:t>
      </w:r>
      <w:r>
        <w:rPr>
          <w:spacing w:val="81"/>
        </w:rPr>
        <w:t xml:space="preserve"> </w:t>
      </w:r>
      <w:r>
        <w:rPr>
          <w:spacing w:val="-1"/>
        </w:rPr>
        <w:t>portion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call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indicates</w:t>
      </w:r>
      <w:r>
        <w:t xml:space="preserve"> the</w:t>
      </w:r>
      <w:r>
        <w:rPr>
          <w:spacing w:val="-1"/>
        </w:rPr>
        <w:t xml:space="preserve"> purpose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meeting.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rPr>
          <w:spacing w:val="-1"/>
        </w:rPr>
        <w:t>That</w:t>
      </w:r>
      <w:r>
        <w:t xml:space="preserve"> the</w:t>
      </w:r>
      <w:r>
        <w:rPr>
          <w:spacing w:val="-1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rPr>
          <w:spacing w:val="-1"/>
        </w:rPr>
        <w:t>was</w:t>
      </w:r>
      <w:r>
        <w:t xml:space="preserve"> opened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closed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prayer.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rPr>
          <w:spacing w:val="-1"/>
        </w:rPr>
        <w:t>The names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in </w:t>
      </w:r>
      <w:r>
        <w:rPr>
          <w:spacing w:val="-1"/>
        </w:rPr>
        <w:t xml:space="preserve">attendance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absent</w:t>
      </w:r>
      <w:r>
        <w:t xml:space="preserve"> from the</w:t>
      </w:r>
      <w:r>
        <w:rPr>
          <w:spacing w:val="1"/>
        </w:rPr>
        <w:t xml:space="preserve"> </w:t>
      </w:r>
      <w:r>
        <w:rPr>
          <w:spacing w:val="-1"/>
        </w:rPr>
        <w:t>meeting.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rPr>
          <w:spacing w:val="-1"/>
        </w:rPr>
        <w:t>That</w:t>
      </w:r>
      <w:r>
        <w:t xml:space="preserve"> a</w:t>
      </w:r>
      <w:r>
        <w:rPr>
          <w:spacing w:val="-1"/>
        </w:rPr>
        <w:t xml:space="preserve"> quorum</w:t>
      </w:r>
      <w:r>
        <w:t xml:space="preserve"> </w:t>
      </w:r>
      <w:r>
        <w:rPr>
          <w:spacing w:val="-1"/>
        </w:rPr>
        <w:t>was</w:t>
      </w:r>
      <w:r>
        <w:t xml:space="preserve"> present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meeting.</w:t>
      </w:r>
      <w:r>
        <w:t xml:space="preserve"> </w:t>
      </w:r>
      <w:r>
        <w:rPr>
          <w:spacing w:val="-1"/>
        </w:rPr>
        <w:t>(See</w:t>
      </w:r>
      <w:r>
        <w:rPr>
          <w:spacing w:val="1"/>
        </w:rPr>
        <w:t xml:space="preserve"> </w:t>
      </w:r>
      <w:r w:rsidRPr="00E75C28">
        <w:rPr>
          <w:i/>
          <w:spacing w:val="-1"/>
        </w:rPr>
        <w:t>BCO</w:t>
      </w:r>
      <w:r>
        <w:rPr>
          <w:spacing w:val="-1"/>
        </w:rPr>
        <w:t xml:space="preserve"> 12-1</w:t>
      </w:r>
      <w:r>
        <w:t xml:space="preserve"> for</w:t>
      </w:r>
      <w:r>
        <w:rPr>
          <w:spacing w:val="-1"/>
        </w:rPr>
        <w:t xml:space="preserve"> quorum</w:t>
      </w:r>
      <w:r>
        <w:rPr>
          <w:spacing w:val="57"/>
        </w:rPr>
        <w:t xml:space="preserve"> </w:t>
      </w:r>
      <w:r>
        <w:rPr>
          <w:spacing w:val="-1"/>
        </w:rPr>
        <w:t>requirements.)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</w:pPr>
      <w:r>
        <w:rPr>
          <w:spacing w:val="-1"/>
        </w:rPr>
        <w:t>Communications</w:t>
      </w:r>
      <w:r>
        <w:t xml:space="preserve"> </w:t>
      </w:r>
      <w:r>
        <w:rPr>
          <w:spacing w:val="-1"/>
        </w:rPr>
        <w:t>received,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 xml:space="preserve">action </w:t>
      </w:r>
      <w:r>
        <w:rPr>
          <w:spacing w:val="-1"/>
        </w:rPr>
        <w:t>taken</w:t>
      </w:r>
      <w:r>
        <w:t xml:space="preserve"> </w:t>
      </w:r>
      <w:r>
        <w:rPr>
          <w:spacing w:val="-1"/>
        </w:rPr>
        <w:t xml:space="preserve">because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communications.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rPr>
          <w:spacing w:val="-1"/>
        </w:rPr>
        <w:t>Reading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approval</w:t>
      </w:r>
      <w:r>
        <w:t xml:space="preserve"> 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minutes</w:t>
      </w:r>
      <w:r>
        <w:t xml:space="preserve"> </w:t>
      </w:r>
      <w:r>
        <w:rPr>
          <w:spacing w:val="-1"/>
        </w:rPr>
        <w:t>from</w:t>
      </w:r>
      <w:r>
        <w:t xml:space="preserve"> previous </w:t>
      </w:r>
      <w:r>
        <w:rPr>
          <w:spacing w:val="-1"/>
        </w:rPr>
        <w:t>meetings.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</w:pPr>
      <w:r>
        <w:t>A</w:t>
      </w:r>
      <w:r>
        <w:rPr>
          <w:spacing w:val="-1"/>
        </w:rPr>
        <w:t xml:space="preserve"> statement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indicates</w:t>
      </w:r>
      <w:r>
        <w:t xml:space="preserve"> the</w:t>
      </w:r>
      <w:r>
        <w:rPr>
          <w:spacing w:val="-1"/>
        </w:rPr>
        <w:t xml:space="preserve"> review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approval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Diaconate minutes</w:t>
      </w:r>
      <w: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77"/>
        </w:rPr>
        <w:t xml:space="preserve"> </w:t>
      </w:r>
      <w:r>
        <w:rPr>
          <w:spacing w:val="-1"/>
        </w:rPr>
        <w:t>receiving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Treasurer’s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information.</w:t>
      </w:r>
      <w:r>
        <w:rPr>
          <w:spacing w:val="2"/>
        </w:rPr>
        <w:t xml:space="preserve"> </w:t>
      </w:r>
      <w:r>
        <w:rPr>
          <w:spacing w:val="-1"/>
        </w:rPr>
        <w:t>(</w:t>
      </w:r>
      <w:r w:rsidRPr="00E75C28">
        <w:rPr>
          <w:i/>
          <w:spacing w:val="-1"/>
        </w:rPr>
        <w:t>BCO</w:t>
      </w:r>
      <w:r>
        <w:rPr>
          <w:spacing w:val="-1"/>
        </w:rPr>
        <w:t xml:space="preserve"> </w:t>
      </w:r>
      <w:r>
        <w:t>9-4)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rPr>
          <w:spacing w:val="-1"/>
        </w:rPr>
        <w:t>The actions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Session </w:t>
      </w:r>
      <w:r>
        <w:rPr>
          <w:spacing w:val="-1"/>
        </w:rPr>
        <w:t>including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t xml:space="preserve"> the</w:t>
      </w:r>
      <w:r>
        <w:rPr>
          <w:spacing w:val="-1"/>
        </w:rPr>
        <w:t xml:space="preserve"> </w:t>
      </w:r>
      <w:r>
        <w:t xml:space="preserve">motions </w:t>
      </w:r>
      <w:r>
        <w:rPr>
          <w:spacing w:val="-1"/>
        </w:rPr>
        <w:t>adopted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transacted.</w:t>
      </w:r>
    </w:p>
    <w:p w:rsidR="00FB7CEB" w:rsidRDefault="00FB7CEB" w:rsidP="005A27AF">
      <w:pPr>
        <w:pStyle w:val="BodyText"/>
        <w:kinsoku w:val="0"/>
        <w:overflowPunct w:val="0"/>
        <w:spacing w:line="276" w:lineRule="auto"/>
        <w:ind w:left="720" w:right="54"/>
        <w:rPr>
          <w:sz w:val="27"/>
          <w:szCs w:val="27"/>
        </w:rPr>
      </w:pPr>
    </w:p>
    <w:p w:rsidR="00FB7CEB" w:rsidRDefault="00FB7CEB" w:rsidP="005A27AF">
      <w:pPr>
        <w:pStyle w:val="Heading2"/>
        <w:kinsoku w:val="0"/>
        <w:overflowPunct w:val="0"/>
        <w:spacing w:line="276" w:lineRule="auto"/>
        <w:ind w:left="720" w:right="54"/>
        <w:rPr>
          <w:b w:val="0"/>
          <w:bCs w:val="0"/>
        </w:rPr>
      </w:pPr>
      <w:r>
        <w:rPr>
          <w:spacing w:val="-1"/>
        </w:rPr>
        <w:t>When</w:t>
      </w:r>
      <w:r>
        <w:t xml:space="preserve"> </w:t>
      </w:r>
      <w:r>
        <w:rPr>
          <w:spacing w:val="-1"/>
        </w:rPr>
        <w:t>applicable,</w:t>
      </w:r>
      <w:r>
        <w:t xml:space="preserve"> </w:t>
      </w:r>
      <w:r>
        <w:rPr>
          <w:spacing w:val="-1"/>
        </w:rPr>
        <w:t>the minutes</w:t>
      </w:r>
      <w:r>
        <w:t xml:space="preserve"> shall </w:t>
      </w:r>
      <w:r>
        <w:rPr>
          <w:spacing w:val="-1"/>
        </w:rPr>
        <w:t>include the</w:t>
      </w:r>
      <w:r>
        <w:rPr>
          <w:spacing w:val="-4"/>
        </w:rPr>
        <w:t xml:space="preserve"> </w:t>
      </w:r>
      <w:r>
        <w:rPr>
          <w:spacing w:val="-1"/>
        </w:rPr>
        <w:t>following:</w:t>
      </w:r>
    </w:p>
    <w:p w:rsidR="00FB7CEB" w:rsidRDefault="00FB7CEB" w:rsidP="005A27AF">
      <w:pPr>
        <w:pStyle w:val="BodyText"/>
        <w:kinsoku w:val="0"/>
        <w:overflowPunct w:val="0"/>
        <w:spacing w:line="276" w:lineRule="auto"/>
        <w:ind w:left="720" w:right="54"/>
        <w:rPr>
          <w:b/>
          <w:bCs/>
          <w:sz w:val="23"/>
          <w:szCs w:val="23"/>
        </w:rPr>
      </w:pP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t>A</w:t>
      </w:r>
      <w:r>
        <w:rPr>
          <w:spacing w:val="-1"/>
        </w:rPr>
        <w:t xml:space="preserve"> record</w:t>
      </w:r>
      <w:r>
        <w:t xml:space="preserve"> of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covenant</w:t>
      </w:r>
      <w:r>
        <w:rPr>
          <w:spacing w:val="2"/>
        </w:rPr>
        <w:t xml:space="preserve"> </w:t>
      </w:r>
      <w:r>
        <w:rPr>
          <w:spacing w:val="-1"/>
        </w:rPr>
        <w:t>baptisms,</w:t>
      </w:r>
      <w:r>
        <w:t xml:space="preserve"> </w:t>
      </w:r>
      <w:r>
        <w:rPr>
          <w:spacing w:val="-1"/>
        </w:rPr>
        <w:t>baptisms</w:t>
      </w:r>
      <w:r>
        <w:t xml:space="preserve"> upon</w:t>
      </w:r>
      <w:r>
        <w:rPr>
          <w:spacing w:val="-3"/>
        </w:rPr>
        <w:t xml:space="preserve"> </w:t>
      </w:r>
      <w:r>
        <w:rPr>
          <w:spacing w:val="-1"/>
        </w:rPr>
        <w:t>profession</w:t>
      </w:r>
      <w:r>
        <w:t xml:space="preserve"> of</w:t>
      </w:r>
      <w:r>
        <w:rPr>
          <w:spacing w:val="-1"/>
        </w:rPr>
        <w:t xml:space="preserve"> </w:t>
      </w:r>
      <w:r>
        <w:t xml:space="preserve">faith, </w:t>
      </w:r>
      <w:r>
        <w:rPr>
          <w:spacing w:val="-1"/>
        </w:rPr>
        <w:t>and</w:t>
      </w:r>
      <w:r>
        <w:t xml:space="preserve"> dates of</w:t>
      </w:r>
      <w:r>
        <w:rPr>
          <w:spacing w:val="-1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rPr>
          <w:spacing w:val="-1"/>
        </w:rPr>
        <w:t>celebration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Lord’s</w:t>
      </w:r>
      <w:r>
        <w:rPr>
          <w:spacing w:val="2"/>
        </w:rPr>
        <w:t xml:space="preserve"> </w:t>
      </w:r>
      <w:r>
        <w:rPr>
          <w:spacing w:val="-1"/>
        </w:rPr>
        <w:t>Supper.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rPr>
          <w:spacing w:val="-1"/>
        </w:rPr>
        <w:t>Election</w:t>
      </w:r>
      <w:r>
        <w:t xml:space="preserve"> of</w:t>
      </w:r>
      <w:r>
        <w:rPr>
          <w:spacing w:val="-1"/>
        </w:rPr>
        <w:t xml:space="preserve"> commissioners</w:t>
      </w:r>
      <w:r>
        <w:t xml:space="preserve"> to</w:t>
      </w:r>
      <w:r>
        <w:rPr>
          <w:spacing w:val="-1"/>
        </w:rPr>
        <w:t xml:space="preserve"> presbytery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General</w:t>
      </w:r>
      <w:r>
        <w:t xml:space="preserve"> Assembly</w:t>
      </w:r>
      <w:r>
        <w:rPr>
          <w:spacing w:val="-5"/>
        </w:rPr>
        <w:t xml:space="preserve"> </w:t>
      </w:r>
      <w:r>
        <w:rPr>
          <w:spacing w:val="-1"/>
        </w:rPr>
        <w:t>meetings.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t>A</w:t>
      </w:r>
      <w:r>
        <w:rPr>
          <w:spacing w:val="-1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annual</w:t>
      </w:r>
      <w:r>
        <w:t xml:space="preserve"> </w:t>
      </w:r>
      <w:r>
        <w:rPr>
          <w:spacing w:val="-1"/>
        </w:rPr>
        <w:t>church</w:t>
      </w:r>
      <w:r>
        <w:t xml:space="preserve"> </w:t>
      </w:r>
      <w:r>
        <w:rPr>
          <w:spacing w:val="-1"/>
        </w:rPr>
        <w:t>budget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Session.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t>A</w:t>
      </w:r>
      <w:r>
        <w:rPr>
          <w:spacing w:val="-1"/>
        </w:rPr>
        <w:t xml:space="preserve"> record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call </w:t>
      </w:r>
      <w:r>
        <w:rPr>
          <w:spacing w:val="-1"/>
        </w:rPr>
        <w:t>and</w:t>
      </w:r>
      <w:r>
        <w:t xml:space="preserve"> purpose</w:t>
      </w:r>
      <w:r>
        <w:rPr>
          <w:spacing w:val="-1"/>
        </w:rPr>
        <w:t xml:space="preserve"> for</w:t>
      </w:r>
      <w:r>
        <w:rPr>
          <w:spacing w:val="1"/>
        </w:rPr>
        <w:t xml:space="preserve">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congregational</w:t>
      </w:r>
      <w:r>
        <w:t xml:space="preserve"> or</w:t>
      </w:r>
      <w:r>
        <w:rPr>
          <w:spacing w:val="-1"/>
        </w:rPr>
        <w:t xml:space="preserve"> corporation</w:t>
      </w:r>
      <w:r>
        <w:t xml:space="preserve"> </w:t>
      </w:r>
      <w:r>
        <w:rPr>
          <w:spacing w:val="-1"/>
        </w:rPr>
        <w:t>meeting.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t>A</w:t>
      </w:r>
      <w:r>
        <w:rPr>
          <w:spacing w:val="-1"/>
        </w:rPr>
        <w:t xml:space="preserve"> </w:t>
      </w:r>
      <w:r>
        <w:t xml:space="preserve">motion </w:t>
      </w:r>
      <w:r>
        <w:rPr>
          <w:spacing w:val="-1"/>
        </w:rPr>
        <w:t>calling</w:t>
      </w:r>
      <w:r>
        <w:rPr>
          <w:spacing w:val="-3"/>
        </w:rP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nomination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election</w:t>
      </w:r>
      <w:r>
        <w:t xml:space="preserve"> of</w:t>
      </w:r>
      <w:r>
        <w:rPr>
          <w:spacing w:val="-1"/>
        </w:rPr>
        <w:t xml:space="preserve"> church</w:t>
      </w:r>
      <w:r>
        <w:t xml:space="preserve"> </w:t>
      </w:r>
      <w:r>
        <w:rPr>
          <w:spacing w:val="-1"/>
        </w:rPr>
        <w:t>officers.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t>A</w:t>
      </w:r>
      <w:r>
        <w:rPr>
          <w:spacing w:val="-1"/>
        </w:rPr>
        <w:t xml:space="preserve"> record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officers</w:t>
      </w:r>
      <w:r>
        <w:t xml:space="preserve"> nominated, </w:t>
      </w:r>
      <w:r>
        <w:rPr>
          <w:spacing w:val="-1"/>
        </w:rPr>
        <w:t>trained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examined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Session.</w:t>
      </w:r>
      <w:r>
        <w:t xml:space="preserve"> </w:t>
      </w:r>
      <w:r>
        <w:rPr>
          <w:spacing w:val="-1"/>
        </w:rPr>
        <w:t xml:space="preserve">(See </w:t>
      </w:r>
      <w:r w:rsidRPr="00E75C28">
        <w:rPr>
          <w:i/>
          <w:spacing w:val="-1"/>
        </w:rPr>
        <w:t>BCO</w:t>
      </w:r>
      <w:r>
        <w:rPr>
          <w:spacing w:val="73"/>
        </w:rPr>
        <w:t xml:space="preserve"> </w:t>
      </w:r>
      <w:r>
        <w:rPr>
          <w:spacing w:val="-1"/>
        </w:rPr>
        <w:t>24-1</w:t>
      </w:r>
      <w:r>
        <w:t xml:space="preserve"> </w:t>
      </w:r>
      <w:r>
        <w:rPr>
          <w:spacing w:val="-1"/>
        </w:rPr>
        <w:t xml:space="preserve">for </w:t>
      </w:r>
      <w:r>
        <w:t>procedure</w:t>
      </w:r>
      <w:r>
        <w:rPr>
          <w:spacing w:val="-1"/>
        </w:rPr>
        <w:t xml:space="preserve"> that</w:t>
      </w:r>
      <w:r>
        <w:rPr>
          <w:spacing w:val="2"/>
        </w:rPr>
        <w:t xml:space="preserve"> </w:t>
      </w:r>
      <w:r>
        <w:t>must be</w:t>
      </w:r>
      <w:r>
        <w:rPr>
          <w:spacing w:val="-1"/>
        </w:rPr>
        <w:t xml:space="preserve"> followed.)</w:t>
      </w:r>
    </w:p>
    <w:p w:rsidR="00FB7CEB" w:rsidRPr="006D233C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 w:rsidRPr="006D233C">
        <w:rPr>
          <w:spacing w:val="-1"/>
        </w:rPr>
        <w:t xml:space="preserve">The December </w:t>
      </w:r>
      <w:r w:rsidRPr="006D233C">
        <w:rPr>
          <w:spacing w:val="1"/>
        </w:rPr>
        <w:t>or</w:t>
      </w:r>
      <w:r w:rsidRPr="006D233C">
        <w:rPr>
          <w:spacing w:val="-1"/>
        </w:rPr>
        <w:t xml:space="preserve"> </w:t>
      </w:r>
      <w:r>
        <w:t>the</w:t>
      </w:r>
      <w:r w:rsidRPr="006D233C">
        <w:rPr>
          <w:spacing w:val="-1"/>
        </w:rPr>
        <w:t xml:space="preserve"> </w:t>
      </w:r>
      <w:r>
        <w:t>following</w:t>
      </w:r>
      <w:r w:rsidRPr="006D233C">
        <w:rPr>
          <w:spacing w:val="-3"/>
        </w:rPr>
        <w:t xml:space="preserve"> </w:t>
      </w:r>
      <w:r>
        <w:t>January</w:t>
      </w:r>
      <w:r w:rsidRPr="006D233C">
        <w:rPr>
          <w:spacing w:val="-5"/>
        </w:rPr>
        <w:t xml:space="preserve"> </w:t>
      </w:r>
      <w:r w:rsidRPr="006D233C">
        <w:rPr>
          <w:spacing w:val="-1"/>
        </w:rPr>
        <w:t>minutes</w:t>
      </w:r>
      <w:r w:rsidRPr="006D233C">
        <w:rPr>
          <w:spacing w:val="2"/>
        </w:rPr>
        <w:t xml:space="preserve"> </w:t>
      </w:r>
      <w:r>
        <w:t xml:space="preserve">must </w:t>
      </w:r>
      <w:r w:rsidRPr="006D233C">
        <w:rPr>
          <w:spacing w:val="-1"/>
        </w:rPr>
        <w:t xml:space="preserve">include </w:t>
      </w:r>
      <w:r>
        <w:t>a</w:t>
      </w:r>
      <w:r w:rsidRPr="006D233C">
        <w:rPr>
          <w:spacing w:val="-1"/>
        </w:rPr>
        <w:t xml:space="preserve"> statement</w:t>
      </w:r>
      <w:r>
        <w:t xml:space="preserve"> </w:t>
      </w:r>
      <w:r w:rsidRPr="006D233C">
        <w:rPr>
          <w:spacing w:val="-1"/>
        </w:rPr>
        <w:t>that</w:t>
      </w:r>
      <w:r>
        <w:t xml:space="preserve"> </w:t>
      </w:r>
      <w:r w:rsidRPr="006D233C">
        <w:rPr>
          <w:spacing w:val="-1"/>
        </w:rPr>
        <w:t>records</w:t>
      </w:r>
      <w:r w:rsidRPr="006D233C">
        <w:rPr>
          <w:spacing w:val="71"/>
        </w:rPr>
        <w:t xml:space="preserve"> </w:t>
      </w:r>
      <w:r>
        <w:t>the</w:t>
      </w:r>
      <w:r w:rsidRPr="006D233C">
        <w:rPr>
          <w:spacing w:val="-1"/>
        </w:rPr>
        <w:t xml:space="preserve"> pastor’s</w:t>
      </w:r>
      <w:r>
        <w:t xml:space="preserve"> annual housing</w:t>
      </w:r>
      <w:r w:rsidRPr="006D233C">
        <w:rPr>
          <w:spacing w:val="-3"/>
        </w:rPr>
        <w:t xml:space="preserve"> </w:t>
      </w:r>
      <w:r w:rsidRPr="006D233C">
        <w:rPr>
          <w:spacing w:val="-1"/>
        </w:rPr>
        <w:t>allowance</w:t>
      </w:r>
      <w:r w:rsidRPr="006D233C">
        <w:rPr>
          <w:spacing w:val="1"/>
        </w:rPr>
        <w:t xml:space="preserve"> </w:t>
      </w:r>
      <w:r w:rsidRPr="006D233C">
        <w:rPr>
          <w:spacing w:val="-1"/>
        </w:rPr>
        <w:t>approved</w:t>
      </w:r>
      <w:r>
        <w:t xml:space="preserve"> </w:t>
      </w:r>
      <w:r w:rsidRPr="006D233C">
        <w:rPr>
          <w:spacing w:val="1"/>
        </w:rPr>
        <w:t>by</w:t>
      </w:r>
      <w:r w:rsidRPr="006D233C">
        <w:rPr>
          <w:spacing w:val="-3"/>
        </w:rPr>
        <w:t xml:space="preserve"> </w:t>
      </w:r>
      <w:r>
        <w:t>the</w:t>
      </w:r>
      <w:r w:rsidRPr="006D233C">
        <w:rPr>
          <w:spacing w:val="-1"/>
        </w:rPr>
        <w:t xml:space="preserve"> Session.</w:t>
      </w:r>
      <w:r>
        <w:t xml:space="preserve"> (See</w:t>
      </w:r>
      <w:r w:rsidRPr="006D233C">
        <w:rPr>
          <w:spacing w:val="-1"/>
        </w:rPr>
        <w:t xml:space="preserve"> </w:t>
      </w:r>
      <w:r>
        <w:t>PCA</w:t>
      </w:r>
      <w:r w:rsidRPr="006D233C">
        <w:rPr>
          <w:spacing w:val="-1"/>
        </w:rPr>
        <w:t xml:space="preserve"> Retirement</w:t>
      </w:r>
      <w:r>
        <w:t>&amp;</w:t>
      </w:r>
      <w:r w:rsidRPr="006D233C">
        <w:rPr>
          <w:spacing w:val="-2"/>
        </w:rPr>
        <w:t xml:space="preserve"> </w:t>
      </w:r>
      <w:r w:rsidRPr="006D233C">
        <w:rPr>
          <w:spacing w:val="-1"/>
        </w:rPr>
        <w:t>Benefits</w:t>
      </w:r>
      <w:r w:rsidRPr="006D233C">
        <w:rPr>
          <w:spacing w:val="2"/>
        </w:rPr>
        <w:t xml:space="preserve"> </w:t>
      </w:r>
      <w:r w:rsidRPr="006D233C">
        <w:rPr>
          <w:spacing w:val="-2"/>
        </w:rPr>
        <w:t>Inc.</w:t>
      </w:r>
      <w:r>
        <w:t xml:space="preserve"> </w:t>
      </w:r>
      <w:r w:rsidRPr="006D233C">
        <w:rPr>
          <w:spacing w:val="-1"/>
        </w:rPr>
        <w:t>for</w:t>
      </w:r>
      <w:r w:rsidRPr="006D233C">
        <w:rPr>
          <w:spacing w:val="1"/>
        </w:rPr>
        <w:t xml:space="preserve"> </w:t>
      </w:r>
      <w:r>
        <w:t>a</w:t>
      </w:r>
      <w:r w:rsidRPr="006D233C">
        <w:rPr>
          <w:spacing w:val="-1"/>
        </w:rPr>
        <w:t xml:space="preserve"> suggested</w:t>
      </w:r>
      <w:r w:rsidRPr="006D233C">
        <w:rPr>
          <w:spacing w:val="2"/>
        </w:rPr>
        <w:t xml:space="preserve"> </w:t>
      </w:r>
      <w:r w:rsidRPr="006D233C">
        <w:rPr>
          <w:spacing w:val="-1"/>
        </w:rPr>
        <w:t>form.)</w:t>
      </w:r>
    </w:p>
    <w:p w:rsidR="00FB7CEB" w:rsidRDefault="00FB7CEB" w:rsidP="005A27AF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r>
        <w:rPr>
          <w:spacing w:val="-1"/>
        </w:rPr>
        <w:t xml:space="preserve">The </w:t>
      </w:r>
      <w:r w:rsidRPr="00E75C28">
        <w:rPr>
          <w:i/>
          <w:spacing w:val="-1"/>
        </w:rPr>
        <w:t>BCO</w:t>
      </w:r>
      <w:r>
        <w:rPr>
          <w:spacing w:val="-1"/>
        </w:rPr>
        <w:t xml:space="preserve"> requires</w:t>
      </w:r>
      <w:r>
        <w:t xml:space="preserve"> Sessions to </w:t>
      </w:r>
      <w:r>
        <w:rPr>
          <w:spacing w:val="-1"/>
        </w:rPr>
        <w:t>“.</w:t>
      </w:r>
      <w:r>
        <w:t xml:space="preserve"> . . </w:t>
      </w:r>
      <w:r>
        <w:rPr>
          <w:spacing w:val="-1"/>
        </w:rPr>
        <w:t>keep</w:t>
      </w:r>
      <w: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accurate record</w:t>
      </w:r>
      <w:r>
        <w:t xml:space="preserve"> of</w:t>
      </w:r>
      <w:r>
        <w:rPr>
          <w:spacing w:val="-1"/>
        </w:rPr>
        <w:t xml:space="preserve"> baptisms,</w:t>
      </w:r>
      <w:r>
        <w:t xml:space="preserve"> of</w:t>
      </w:r>
      <w:r>
        <w:rPr>
          <w:spacing w:val="67"/>
        </w:rPr>
        <w:t xml:space="preserve"> </w:t>
      </w:r>
      <w:r>
        <w:rPr>
          <w:spacing w:val="-1"/>
        </w:rPr>
        <w:t>communing</w:t>
      </w:r>
      <w:r>
        <w:rPr>
          <w:spacing w:val="-3"/>
        </w:rPr>
        <w:t xml:space="preserve"> </w:t>
      </w:r>
      <w:r>
        <w:rPr>
          <w:spacing w:val="-1"/>
        </w:rPr>
        <w:t>members,</w:t>
      </w:r>
      <w:r>
        <w:t xml:space="preserve"> </w:t>
      </w:r>
      <w:r>
        <w:rPr>
          <w:spacing w:val="1"/>
        </w:rPr>
        <w:t xml:space="preserve">of </w:t>
      </w:r>
      <w:r>
        <w:rPr>
          <w:spacing w:val="-1"/>
        </w:rPr>
        <w:t>non-communing</w:t>
      </w:r>
      <w:r>
        <w:rPr>
          <w:spacing w:val="-3"/>
        </w:rPr>
        <w:t xml:space="preserve"> </w:t>
      </w:r>
      <w:r>
        <w:rPr>
          <w:spacing w:val="-1"/>
        </w:rPr>
        <w:t>members,</w:t>
      </w:r>
      <w:r>
        <w:t xml:space="preserve"> </w:t>
      </w:r>
      <w:r>
        <w:rPr>
          <w:spacing w:val="-1"/>
        </w:rPr>
        <w:t>and</w:t>
      </w:r>
      <w:r>
        <w:t xml:space="preserve"> of</w:t>
      </w:r>
      <w:r>
        <w:rPr>
          <w:spacing w:val="-1"/>
        </w:rPr>
        <w:t xml:space="preserve"> </w:t>
      </w:r>
      <w:r>
        <w:t xml:space="preserve">deaths </w:t>
      </w:r>
      <w:r>
        <w:rPr>
          <w:spacing w:val="-1"/>
        </w:rPr>
        <w:t>and</w:t>
      </w:r>
      <w:r>
        <w:t xml:space="preserve"> dismissions of</w:t>
      </w:r>
      <w:r>
        <w:rPr>
          <w:spacing w:val="75"/>
        </w:rPr>
        <w:t xml:space="preserve"> </w:t>
      </w:r>
      <w:r>
        <w:rPr>
          <w:spacing w:val="-1"/>
        </w:rPr>
        <w:t>church</w:t>
      </w:r>
      <w:r>
        <w:t xml:space="preserve"> </w:t>
      </w:r>
      <w:r>
        <w:rPr>
          <w:spacing w:val="-1"/>
        </w:rPr>
        <w:t xml:space="preserve">members.” </w:t>
      </w:r>
      <w:r>
        <w:t>(12-8)</w:t>
      </w:r>
      <w:r>
        <w:rPr>
          <w:spacing w:val="1"/>
        </w:rPr>
        <w:t xml:space="preserve"> </w:t>
      </w:r>
      <w:r>
        <w:rPr>
          <w:spacing w:val="-1"/>
        </w:rPr>
        <w:t>(This</w:t>
      </w:r>
      <w:r>
        <w:t xml:space="preserve"> </w:t>
      </w:r>
      <w:r>
        <w:rPr>
          <w:spacing w:val="-1"/>
        </w:rPr>
        <w:t>information</w:t>
      </w:r>
      <w:r>
        <w:t xml:space="preserve"> should be</w:t>
      </w:r>
      <w:r>
        <w:rPr>
          <w:spacing w:val="-1"/>
        </w:rPr>
        <w:t xml:space="preserve"> included</w:t>
      </w:r>
      <w:r>
        <w:t xml:space="preserve"> in the</w:t>
      </w:r>
      <w:r>
        <w:rPr>
          <w:spacing w:val="-1"/>
        </w:rPr>
        <w:t xml:space="preserve"> December</w:t>
      </w:r>
      <w:r>
        <w:rPr>
          <w:spacing w:val="71"/>
        </w:rPr>
        <w:t xml:space="preserve"> </w:t>
      </w:r>
      <w:r>
        <w:rPr>
          <w:spacing w:val="-1"/>
        </w:rPr>
        <w:t>minutes.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record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aid</w:t>
      </w:r>
      <w:r>
        <w:t xml:space="preserve"> in the</w:t>
      </w:r>
      <w:r>
        <w:rPr>
          <w:spacing w:val="-1"/>
        </w:rPr>
        <w:t xml:space="preserve"> preparation</w:t>
      </w:r>
      <w:r>
        <w:t xml:space="preserve"> 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Statistical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for General</w:t>
      </w:r>
      <w:r>
        <w:rPr>
          <w:spacing w:val="87"/>
        </w:rPr>
        <w:t xml:space="preserve"> </w:t>
      </w:r>
      <w:r>
        <w:rPr>
          <w:spacing w:val="-1"/>
        </w:rPr>
        <w:t>Assembly.)</w:t>
      </w:r>
    </w:p>
    <w:p w:rsidR="006D233C" w:rsidRDefault="002C377F" w:rsidP="00EB6F06">
      <w:pPr>
        <w:pStyle w:val="BodyText"/>
        <w:numPr>
          <w:ilvl w:val="0"/>
          <w:numId w:val="12"/>
        </w:numPr>
        <w:tabs>
          <w:tab w:val="left" w:pos="1800"/>
        </w:tabs>
        <w:kinsoku w:val="0"/>
        <w:overflowPunct w:val="0"/>
        <w:spacing w:line="276" w:lineRule="auto"/>
        <w:ind w:left="1800" w:right="54"/>
        <w:rPr>
          <w:spacing w:val="-1"/>
        </w:rPr>
      </w:pPr>
      <w:ins w:id="2" w:author="Priscilla Lowrey" w:date="2018-08-07T17:33:00Z">
        <w:r>
          <w:br w:type="page"/>
        </w:r>
      </w:ins>
      <w:r w:rsidR="00FB7CEB">
        <w:lastRenderedPageBreak/>
        <w:t>A</w:t>
      </w:r>
      <w:r w:rsidR="00FB7CEB" w:rsidRPr="00E75C28">
        <w:rPr>
          <w:spacing w:val="-1"/>
        </w:rPr>
        <w:t xml:space="preserve"> </w:t>
      </w:r>
      <w:r w:rsidR="00FB7CEB">
        <w:t>copy</w:t>
      </w:r>
      <w:r w:rsidR="00FB7CEB" w:rsidRPr="00E75C28">
        <w:rPr>
          <w:spacing w:val="-5"/>
        </w:rPr>
        <w:t xml:space="preserve"> </w:t>
      </w:r>
      <w:r w:rsidR="00FB7CEB">
        <w:t>of</w:t>
      </w:r>
      <w:r w:rsidR="00FB7CEB" w:rsidRPr="00E75C28">
        <w:rPr>
          <w:spacing w:val="-1"/>
        </w:rPr>
        <w:t xml:space="preserve"> </w:t>
      </w:r>
      <w:r w:rsidR="00FB7CEB">
        <w:t>the</w:t>
      </w:r>
      <w:r w:rsidR="00FB7CEB" w:rsidRPr="00E75C28">
        <w:rPr>
          <w:spacing w:val="1"/>
        </w:rPr>
        <w:t xml:space="preserve"> </w:t>
      </w:r>
      <w:r w:rsidR="00FB7CEB" w:rsidRPr="00E75C28">
        <w:rPr>
          <w:spacing w:val="-1"/>
        </w:rPr>
        <w:t>approved</w:t>
      </w:r>
      <w:r w:rsidR="00FB7CEB">
        <w:t xml:space="preserve"> operating</w:t>
      </w:r>
      <w:r w:rsidR="00FB7CEB" w:rsidRPr="00E75C28">
        <w:rPr>
          <w:spacing w:val="-3"/>
        </w:rPr>
        <w:t xml:space="preserve"> </w:t>
      </w:r>
      <w:r w:rsidR="00FB7CEB" w:rsidRPr="00E75C28">
        <w:rPr>
          <w:spacing w:val="-1"/>
        </w:rPr>
        <w:t>budget</w:t>
      </w:r>
      <w:r w:rsidR="00FB7CEB">
        <w:t xml:space="preserve"> </w:t>
      </w:r>
      <w:r w:rsidR="00FB7CEB" w:rsidRPr="00E75C28">
        <w:rPr>
          <w:spacing w:val="-1"/>
        </w:rPr>
        <w:t>and</w:t>
      </w:r>
      <w:r w:rsidR="00FB7CEB">
        <w:t xml:space="preserve"> the</w:t>
      </w:r>
      <w:r w:rsidR="00FB7CEB" w:rsidRPr="00E75C28">
        <w:rPr>
          <w:spacing w:val="3"/>
        </w:rPr>
        <w:t xml:space="preserve"> </w:t>
      </w:r>
      <w:r w:rsidR="00FB7CEB" w:rsidRPr="00E75C28">
        <w:rPr>
          <w:spacing w:val="-1"/>
        </w:rPr>
        <w:t>yearly</w:t>
      </w:r>
      <w:r w:rsidR="00FB7CEB" w:rsidRPr="00E75C28">
        <w:rPr>
          <w:spacing w:val="-5"/>
        </w:rPr>
        <w:t xml:space="preserve"> </w:t>
      </w:r>
      <w:r w:rsidR="00FB7CEB" w:rsidRPr="00E75C28">
        <w:rPr>
          <w:spacing w:val="-1"/>
        </w:rPr>
        <w:t>statistical</w:t>
      </w:r>
      <w:r w:rsidR="00FB7CEB">
        <w:t xml:space="preserve"> </w:t>
      </w:r>
      <w:r w:rsidR="00FB7CEB" w:rsidRPr="00E75C28">
        <w:rPr>
          <w:spacing w:val="-1"/>
        </w:rPr>
        <w:t>report</w:t>
      </w:r>
      <w:r w:rsidR="00FB7CEB">
        <w:t xml:space="preserve"> should be</w:t>
      </w:r>
      <w:r w:rsidR="00FB7CEB" w:rsidRPr="00E75C28">
        <w:rPr>
          <w:spacing w:val="67"/>
        </w:rPr>
        <w:t xml:space="preserve"> </w:t>
      </w:r>
      <w:r w:rsidR="00FB7CEB" w:rsidRPr="00E75C28">
        <w:rPr>
          <w:spacing w:val="-1"/>
        </w:rPr>
        <w:t>attached</w:t>
      </w:r>
      <w:r w:rsidR="00FB7CEB">
        <w:t xml:space="preserve"> to </w:t>
      </w:r>
      <w:r w:rsidR="00FB7CEB" w:rsidRPr="00E75C28">
        <w:rPr>
          <w:spacing w:val="-1"/>
        </w:rPr>
        <w:t>December’s</w:t>
      </w:r>
      <w:r w:rsidR="00FB7CEB" w:rsidRPr="00E75C28">
        <w:rPr>
          <w:spacing w:val="2"/>
        </w:rPr>
        <w:t xml:space="preserve"> </w:t>
      </w:r>
      <w:r w:rsidR="00FB7CEB" w:rsidRPr="00E75C28">
        <w:rPr>
          <w:spacing w:val="-1"/>
        </w:rPr>
        <w:t>minutes</w:t>
      </w:r>
      <w:r w:rsidR="00FB7CEB">
        <w:t xml:space="preserve"> </w:t>
      </w:r>
      <w:r w:rsidR="00FB7CEB" w:rsidRPr="00E75C28">
        <w:rPr>
          <w:spacing w:val="-1"/>
        </w:rPr>
        <w:t>(</w:t>
      </w:r>
      <w:r w:rsidR="00FB7CEB" w:rsidRPr="00E75C28">
        <w:rPr>
          <w:i/>
          <w:iCs/>
          <w:spacing w:val="-1"/>
        </w:rPr>
        <w:t xml:space="preserve">BCO </w:t>
      </w:r>
      <w:r w:rsidR="00FB7CEB" w:rsidRPr="00E75C28">
        <w:rPr>
          <w:spacing w:val="-1"/>
        </w:rPr>
        <w:t>12-5).</w:t>
      </w:r>
    </w:p>
    <w:p w:rsidR="00EB6F06" w:rsidRDefault="00EB6F06" w:rsidP="005A27AF">
      <w:pPr>
        <w:pStyle w:val="BodyText"/>
        <w:kinsoku w:val="0"/>
        <w:overflowPunct w:val="0"/>
        <w:spacing w:line="276" w:lineRule="auto"/>
        <w:ind w:left="1440" w:right="228"/>
        <w:rPr>
          <w:spacing w:val="-1"/>
        </w:rPr>
      </w:pPr>
    </w:p>
    <w:p w:rsidR="00AD3D84" w:rsidRDefault="00AD3D84" w:rsidP="005A27AF">
      <w:pPr>
        <w:pStyle w:val="BodyText"/>
        <w:kinsoku w:val="0"/>
        <w:overflowPunct w:val="0"/>
        <w:spacing w:line="276" w:lineRule="auto"/>
        <w:ind w:left="1440" w:right="228"/>
        <w:rPr>
          <w:spacing w:val="-1"/>
        </w:rPr>
      </w:pPr>
      <w:r>
        <w:rPr>
          <w:spacing w:val="-1"/>
        </w:rPr>
        <w:t>All</w:t>
      </w:r>
      <w:r>
        <w:t xml:space="preserve"> </w:t>
      </w:r>
      <w:r>
        <w:rPr>
          <w:spacing w:val="-1"/>
        </w:rPr>
        <w:t>minutes</w:t>
      </w:r>
      <w:r>
        <w:t xml:space="preserve"> should be</w:t>
      </w:r>
      <w:r>
        <w:rPr>
          <w:spacing w:val="-1"/>
        </w:rPr>
        <w:t xml:space="preserve"> typed</w:t>
      </w:r>
      <w:r>
        <w:t xml:space="preserve"> or</w:t>
      </w:r>
      <w:r>
        <w:rPr>
          <w:spacing w:val="-1"/>
        </w:rPr>
        <w:t xml:space="preserve"> </w:t>
      </w:r>
      <w:r>
        <w:t>legibly</w:t>
      </w:r>
      <w:r>
        <w:rPr>
          <w:spacing w:val="-3"/>
        </w:rPr>
        <w:t xml:space="preserve"> </w:t>
      </w:r>
      <w:r>
        <w:rPr>
          <w:spacing w:val="-1"/>
        </w:rPr>
        <w:t>written</w:t>
      </w:r>
      <w:r>
        <w:t xml:space="preserve"> in ink.</w:t>
      </w:r>
      <w:r>
        <w:rPr>
          <w:spacing w:val="60"/>
        </w:rPr>
        <w:t xml:space="preserve"> </w:t>
      </w:r>
      <w:r>
        <w:rPr>
          <w:spacing w:val="-1"/>
        </w:rPr>
        <w:t xml:space="preserve">Since </w:t>
      </w:r>
      <w:r>
        <w:t>the</w:t>
      </w:r>
      <w:r>
        <w:rPr>
          <w:spacing w:val="-1"/>
        </w:rPr>
        <w:t xml:space="preserve"> Session’s</w:t>
      </w:r>
      <w:r>
        <w:t xml:space="preserve"> </w:t>
      </w:r>
      <w:r>
        <w:rPr>
          <w:spacing w:val="-1"/>
        </w:rPr>
        <w:t>records</w:t>
      </w:r>
      <w:r>
        <w:t xml:space="preserve"> must</w:t>
      </w:r>
      <w:r>
        <w:rPr>
          <w:spacing w:val="59"/>
        </w:rPr>
        <w:t xml:space="preserve"> </w:t>
      </w:r>
      <w:r>
        <w:t>be</w:t>
      </w:r>
      <w:r>
        <w:rPr>
          <w:spacing w:val="-1"/>
        </w:rPr>
        <w:t xml:space="preserve"> archived,</w:t>
      </w:r>
      <w:r>
        <w:t xml:space="preserve"> </w:t>
      </w:r>
      <w:r>
        <w:rPr>
          <w:spacing w:val="-1"/>
        </w:rPr>
        <w:t>minutes</w:t>
      </w:r>
      <w:r>
        <w:t xml:space="preserve"> should be</w:t>
      </w:r>
      <w:r>
        <w:rPr>
          <w:spacing w:val="-1"/>
        </w:rPr>
        <w:t xml:space="preserve"> kept</w:t>
      </w:r>
      <w:r>
        <w:t xml:space="preserve"> in a</w:t>
      </w:r>
      <w:r>
        <w:rPr>
          <w:spacing w:val="-1"/>
        </w:rPr>
        <w:t xml:space="preserve"> </w:t>
      </w:r>
      <w:r>
        <w:t>bound or</w:t>
      </w:r>
      <w:r>
        <w:rPr>
          <w:spacing w:val="1"/>
        </w:rPr>
        <w:t xml:space="preserve"> </w:t>
      </w:r>
      <w:r>
        <w:rPr>
          <w:spacing w:val="-1"/>
        </w:rPr>
        <w:t>lock-type journal;</w:t>
      </w:r>
      <w:r>
        <w:t xml:space="preserve"> </w:t>
      </w:r>
      <w:r>
        <w:rPr>
          <w:spacing w:val="-1"/>
        </w:rPr>
        <w:t>and</w:t>
      </w:r>
      <w:r>
        <w:t xml:space="preserve"> not a</w:t>
      </w:r>
      <w:r>
        <w:rPr>
          <w:spacing w:val="-1"/>
        </w:rPr>
        <w:t xml:space="preserve"> loose-leaf</w:t>
      </w:r>
      <w:r>
        <w:rPr>
          <w:spacing w:val="74"/>
        </w:rPr>
        <w:t xml:space="preserve"> </w:t>
      </w:r>
      <w:r>
        <w:t>note</w:t>
      </w:r>
      <w:r>
        <w:rPr>
          <w:spacing w:val="-1"/>
        </w:rPr>
        <w:t xml:space="preserve"> </w:t>
      </w:r>
      <w:r>
        <w:t xml:space="preserve">book to </w:t>
      </w:r>
      <w:r>
        <w:rPr>
          <w:spacing w:val="-1"/>
        </w:rPr>
        <w:t>prevent</w:t>
      </w:r>
      <w:r>
        <w:t xml:space="preserve"> pages </w:t>
      </w:r>
      <w:r>
        <w:rPr>
          <w:spacing w:val="-1"/>
        </w:rPr>
        <w:t>from</w:t>
      </w:r>
      <w:r>
        <w:t xml:space="preserve"> being</w:t>
      </w:r>
      <w:r>
        <w:rPr>
          <w:spacing w:val="-3"/>
        </w:rPr>
        <w:t xml:space="preserve"> </w:t>
      </w:r>
      <w:r>
        <w:t xml:space="preserve">lost. </w:t>
      </w:r>
      <w:r>
        <w:rPr>
          <w:spacing w:val="-1"/>
        </w:rPr>
        <w:t xml:space="preserve">The </w:t>
      </w:r>
      <w:r>
        <w:t>pages should be</w:t>
      </w:r>
      <w:r>
        <w:rPr>
          <w:spacing w:val="-1"/>
        </w:rPr>
        <w:t xml:space="preserve"> </w:t>
      </w:r>
      <w:r>
        <w:t>consecutively</w:t>
      </w:r>
      <w:r>
        <w:rPr>
          <w:spacing w:val="29"/>
        </w:rPr>
        <w:t xml:space="preserve"> </w:t>
      </w:r>
      <w:r>
        <w:rPr>
          <w:spacing w:val="-1"/>
        </w:rPr>
        <w:t>numbered,</w:t>
      </w:r>
      <w:r>
        <w:t xml:space="preserve"> leaving</w:t>
      </w:r>
      <w:r>
        <w:rPr>
          <w:spacing w:val="-3"/>
        </w:rPr>
        <w:t xml:space="preserve"> </w:t>
      </w:r>
      <w:r>
        <w:t xml:space="preserve">no blank </w:t>
      </w:r>
      <w:r>
        <w:rPr>
          <w:spacing w:val="-1"/>
        </w:rPr>
        <w:t>pages</w:t>
      </w:r>
      <w:r>
        <w:t xml:space="preserve"> </w:t>
      </w:r>
      <w:r>
        <w:rPr>
          <w:spacing w:val="-1"/>
        </w:rPr>
        <w:t>between</w:t>
      </w:r>
      <w:r>
        <w:t xml:space="preserve"> </w:t>
      </w:r>
      <w:r>
        <w:rPr>
          <w:spacing w:val="-1"/>
        </w:rPr>
        <w:t>meetings</w:t>
      </w:r>
      <w:r>
        <w:t xml:space="preserve"> </w:t>
      </w:r>
      <w:r>
        <w:rPr>
          <w:spacing w:val="-1"/>
        </w:rPr>
        <w:t>and</w:t>
      </w:r>
      <w:r>
        <w:t xml:space="preserve"> no</w:t>
      </w:r>
      <w:r>
        <w:rPr>
          <w:spacing w:val="2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left</w:t>
      </w:r>
      <w:r>
        <w:t xml:space="preserve"> </w:t>
      </w:r>
      <w:r>
        <w:rPr>
          <w:spacing w:val="-1"/>
        </w:rPr>
        <w:t>unattached.</w:t>
      </w:r>
    </w:p>
    <w:p w:rsidR="00AD3D84" w:rsidRDefault="00AD3D84" w:rsidP="00F11BC5">
      <w:pPr>
        <w:pStyle w:val="BodyText"/>
        <w:tabs>
          <w:tab w:val="left" w:pos="1800"/>
        </w:tabs>
        <w:kinsoku w:val="0"/>
        <w:overflowPunct w:val="0"/>
        <w:spacing w:line="276" w:lineRule="auto"/>
        <w:ind w:left="1800" w:right="448" w:hanging="1080"/>
        <w:rPr>
          <w:b/>
          <w:spacing w:val="-1"/>
        </w:rPr>
      </w:pPr>
    </w:p>
    <w:p w:rsidR="00FB7CEB" w:rsidRPr="00535547" w:rsidRDefault="00FB7CEB" w:rsidP="002356B7">
      <w:pPr>
        <w:pStyle w:val="BodyText"/>
        <w:tabs>
          <w:tab w:val="left" w:pos="1800"/>
        </w:tabs>
        <w:kinsoku w:val="0"/>
        <w:overflowPunct w:val="0"/>
        <w:spacing w:line="276" w:lineRule="auto"/>
        <w:ind w:left="1800" w:right="448" w:hanging="1800"/>
        <w:rPr>
          <w:spacing w:val="-1"/>
        </w:rPr>
      </w:pPr>
      <w:r w:rsidRPr="00535547">
        <w:rPr>
          <w:b/>
          <w:spacing w:val="-1"/>
        </w:rPr>
        <w:t>After the Meeting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720"/>
        <w:rPr>
          <w:b/>
          <w:bCs/>
          <w:sz w:val="23"/>
          <w:szCs w:val="23"/>
        </w:rPr>
      </w:pPr>
    </w:p>
    <w:p w:rsidR="00FB7CEB" w:rsidRDefault="00FB7CEB" w:rsidP="002356B7">
      <w:pPr>
        <w:pStyle w:val="BodyText"/>
        <w:numPr>
          <w:ilvl w:val="0"/>
          <w:numId w:val="11"/>
        </w:numPr>
        <w:tabs>
          <w:tab w:val="left" w:pos="1080"/>
        </w:tabs>
        <w:kinsoku w:val="0"/>
        <w:overflowPunct w:val="0"/>
        <w:spacing w:line="276" w:lineRule="auto"/>
        <w:ind w:left="1080"/>
        <w:rPr>
          <w:spacing w:val="-1"/>
        </w:rPr>
      </w:pPr>
      <w:r>
        <w:t>Write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minutes</w:t>
      </w:r>
      <w:r>
        <w:t xml:space="preserve"> using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minute</w:t>
      </w:r>
      <w:r>
        <w:rPr>
          <w:spacing w:val="-1"/>
        </w:rPr>
        <w:t xml:space="preserve"> template </w:t>
      </w:r>
      <w:r>
        <w:t xml:space="preserve">upon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rPr>
          <w:spacing w:val="-2"/>
        </w:rPr>
        <w:t>you</w:t>
      </w:r>
      <w:r>
        <w:t xml:space="preserve"> have</w:t>
      </w:r>
      <w:r>
        <w:rPr>
          <w:spacing w:val="-1"/>
        </w:rPr>
        <w:t xml:space="preserve"> </w:t>
      </w:r>
      <w:r>
        <w:t xml:space="preserve">taken notes </w:t>
      </w:r>
      <w:r>
        <w:rPr>
          <w:spacing w:val="-1"/>
        </w:rPr>
        <w:t>as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guide.</w:t>
      </w:r>
    </w:p>
    <w:p w:rsidR="00FB7CEB" w:rsidRDefault="00FB7CEB" w:rsidP="002356B7">
      <w:pPr>
        <w:pStyle w:val="BodyText"/>
        <w:numPr>
          <w:ilvl w:val="0"/>
          <w:numId w:val="11"/>
        </w:numPr>
        <w:tabs>
          <w:tab w:val="left" w:pos="1080"/>
        </w:tabs>
        <w:kinsoku w:val="0"/>
        <w:overflowPunct w:val="0"/>
        <w:spacing w:line="276" w:lineRule="auto"/>
        <w:ind w:left="1080"/>
        <w:rPr>
          <w:spacing w:val="-1"/>
        </w:rPr>
      </w:pPr>
      <w:r>
        <w:rPr>
          <w:spacing w:val="-1"/>
        </w:rPr>
        <w:t xml:space="preserve">Complete </w:t>
      </w:r>
      <w:r>
        <w:t>any</w:t>
      </w:r>
      <w:r>
        <w:rPr>
          <w:spacing w:val="-5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rPr>
          <w:spacing w:val="-1"/>
        </w:rPr>
        <w:t>correspondence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t xml:space="preserve"> required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actions</w:t>
      </w:r>
      <w:r>
        <w:t xml:space="preserve"> </w:t>
      </w:r>
      <w:r>
        <w:rPr>
          <w:spacing w:val="-1"/>
        </w:rPr>
        <w:t>taken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Session.</w:t>
      </w:r>
    </w:p>
    <w:p w:rsidR="00FB7CEB" w:rsidRDefault="00FB7CEB" w:rsidP="002356B7">
      <w:pPr>
        <w:pStyle w:val="BodyText"/>
        <w:numPr>
          <w:ilvl w:val="0"/>
          <w:numId w:val="11"/>
        </w:numPr>
        <w:tabs>
          <w:tab w:val="left" w:pos="1080"/>
        </w:tabs>
        <w:kinsoku w:val="0"/>
        <w:overflowPunct w:val="0"/>
        <w:spacing w:line="276" w:lineRule="auto"/>
        <w:ind w:left="1080" w:right="54"/>
        <w:rPr>
          <w:color w:val="000000"/>
        </w:rPr>
      </w:pPr>
      <w:r>
        <w:rPr>
          <w:spacing w:val="-1"/>
        </w:rPr>
        <w:t>Send</w:t>
      </w:r>
      <w:r>
        <w:t xml:space="preserve"> </w:t>
      </w:r>
      <w:r>
        <w:rPr>
          <w:spacing w:val="-1"/>
        </w:rPr>
        <w:t xml:space="preserve">transfer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communicant’s</w:t>
      </w:r>
      <w:r>
        <w:t xml:space="preserve"> </w:t>
      </w:r>
      <w:r>
        <w:rPr>
          <w:spacing w:val="-1"/>
        </w:rPr>
        <w:t>membership</w:t>
      </w:r>
      <w:r>
        <w:rPr>
          <w:spacing w:val="2"/>
        </w:rPr>
        <w:t xml:space="preserve"> </w:t>
      </w:r>
      <w:r>
        <w:rPr>
          <w:spacing w:val="-1"/>
        </w:rPr>
        <w:t>certificates</w:t>
      </w:r>
      <w:r>
        <w:t xml:space="preserve"> to </w:t>
      </w:r>
      <w:r>
        <w:rPr>
          <w:spacing w:val="-1"/>
        </w:rPr>
        <w:t>other churches</w:t>
      </w:r>
      <w:r>
        <w:rPr>
          <w:spacing w:val="86"/>
        </w:rPr>
        <w:t xml:space="preserve"> </w:t>
      </w:r>
      <w:r>
        <w:rPr>
          <w:spacing w:val="-1"/>
        </w:rPr>
        <w:t>(</w:t>
      </w:r>
      <w:hyperlink r:id="rId15" w:history="1">
        <w:r>
          <w:rPr>
            <w:color w:val="0000FF"/>
            <w:spacing w:val="-1"/>
            <w:u w:val="single"/>
          </w:rPr>
          <w:t>https://www.pcabookstore.com/c-112-certificates-forms</w:t>
        </w:r>
      </w:hyperlink>
      <w:r>
        <w:rPr>
          <w:color w:val="000000"/>
          <w:spacing w:val="-1"/>
        </w:rPr>
        <w:t>).</w:t>
      </w:r>
    </w:p>
    <w:p w:rsidR="00CA0715" w:rsidRDefault="00FB7CEB" w:rsidP="002356B7">
      <w:pPr>
        <w:pStyle w:val="BodyText"/>
        <w:numPr>
          <w:ilvl w:val="0"/>
          <w:numId w:val="11"/>
        </w:numPr>
        <w:tabs>
          <w:tab w:val="left" w:pos="1080"/>
        </w:tabs>
        <w:kinsoku w:val="0"/>
        <w:overflowPunct w:val="0"/>
        <w:spacing w:line="276" w:lineRule="auto"/>
        <w:ind w:left="1080" w:right="54"/>
        <w:jc w:val="both"/>
        <w:rPr>
          <w:spacing w:val="-1"/>
        </w:rPr>
      </w:pPr>
      <w:r w:rsidRPr="00E75C28">
        <w:rPr>
          <w:spacing w:val="-1"/>
        </w:rPr>
        <w:t xml:space="preserve">Update </w:t>
      </w:r>
      <w:r>
        <w:t>the</w:t>
      </w:r>
      <w:r w:rsidRPr="00E75C28">
        <w:rPr>
          <w:spacing w:val="-1"/>
        </w:rPr>
        <w:t xml:space="preserve"> church</w:t>
      </w:r>
      <w:r>
        <w:t xml:space="preserve"> </w:t>
      </w:r>
      <w:r w:rsidRPr="00E75C28">
        <w:rPr>
          <w:spacing w:val="-1"/>
        </w:rPr>
        <w:t>membership</w:t>
      </w:r>
      <w:r>
        <w:t xml:space="preserve"> </w:t>
      </w:r>
      <w:r w:rsidRPr="00E75C28">
        <w:rPr>
          <w:spacing w:val="-1"/>
        </w:rPr>
        <w:t>records</w:t>
      </w:r>
      <w:r>
        <w:t xml:space="preserve"> </w:t>
      </w:r>
      <w:r w:rsidRPr="00E75C28">
        <w:rPr>
          <w:spacing w:val="-1"/>
        </w:rPr>
        <w:t>as</w:t>
      </w:r>
      <w:r>
        <w:t xml:space="preserve"> required </w:t>
      </w:r>
      <w:r w:rsidRPr="00E75C28">
        <w:rPr>
          <w:spacing w:val="1"/>
        </w:rPr>
        <w:t>by</w:t>
      </w:r>
      <w:r w:rsidRPr="00E75C28">
        <w:rPr>
          <w:spacing w:val="-5"/>
        </w:rPr>
        <w:t xml:space="preserve"> </w:t>
      </w:r>
      <w:r w:rsidR="00CA0715">
        <w:t xml:space="preserve">action </w:t>
      </w:r>
      <w:r>
        <w:t>the</w:t>
      </w:r>
      <w:r w:rsidR="00731A6C">
        <w:rPr>
          <w:spacing w:val="-1"/>
        </w:rPr>
        <w:t xml:space="preserve"> Session </w:t>
      </w:r>
      <w:r w:rsidRPr="00E75C28">
        <w:rPr>
          <w:spacing w:val="-1"/>
        </w:rPr>
        <w:t>(Additions,</w:t>
      </w:r>
      <w:r w:rsidRPr="00E75C28">
        <w:rPr>
          <w:spacing w:val="81"/>
        </w:rPr>
        <w:t xml:space="preserve"> </w:t>
      </w:r>
      <w:r w:rsidRPr="00E75C28">
        <w:rPr>
          <w:spacing w:val="-1"/>
        </w:rPr>
        <w:t>removals,</w:t>
      </w:r>
      <w:r>
        <w:t xml:space="preserve"> </w:t>
      </w:r>
      <w:r w:rsidRPr="00E75C28">
        <w:rPr>
          <w:spacing w:val="-1"/>
        </w:rPr>
        <w:t>etc.)</w:t>
      </w:r>
      <w:bookmarkStart w:id="3" w:name="005_Membership_Rolls"/>
      <w:bookmarkEnd w:id="3"/>
      <w:r w:rsidR="00731A6C">
        <w:rPr>
          <w:spacing w:val="-1"/>
        </w:rPr>
        <w:t>.</w:t>
      </w:r>
    </w:p>
    <w:p w:rsidR="00FB7CEB" w:rsidRDefault="00CA0715" w:rsidP="00535547">
      <w:pPr>
        <w:pStyle w:val="BodyText"/>
        <w:tabs>
          <w:tab w:val="left" w:pos="820"/>
        </w:tabs>
        <w:kinsoku w:val="0"/>
        <w:overflowPunct w:val="0"/>
        <w:spacing w:line="276" w:lineRule="auto"/>
        <w:ind w:left="0" w:right="40"/>
        <w:jc w:val="center"/>
        <w:rPr>
          <w:b/>
          <w:spacing w:val="-1"/>
        </w:rPr>
      </w:pPr>
      <w:r>
        <w:rPr>
          <w:spacing w:val="-1"/>
        </w:rPr>
        <w:br w:type="page"/>
      </w:r>
      <w:r w:rsidR="00FB7CEB" w:rsidRPr="00CA0715">
        <w:rPr>
          <w:b/>
          <w:spacing w:val="-1"/>
        </w:rPr>
        <w:lastRenderedPageBreak/>
        <w:t>MEMBERSHIP</w:t>
      </w:r>
      <w:r w:rsidR="00FB7CEB" w:rsidRPr="00CA0715">
        <w:rPr>
          <w:b/>
          <w:spacing w:val="-2"/>
        </w:rPr>
        <w:t xml:space="preserve"> </w:t>
      </w:r>
      <w:r w:rsidR="00FB7CEB" w:rsidRPr="00CA0715">
        <w:rPr>
          <w:b/>
          <w:spacing w:val="-1"/>
        </w:rPr>
        <w:t>ROLLS</w:t>
      </w:r>
    </w:p>
    <w:p w:rsidR="00DA4EB1" w:rsidRPr="00CA0715" w:rsidRDefault="00DA4EB1" w:rsidP="00F11BC5">
      <w:pPr>
        <w:pStyle w:val="BodyText"/>
        <w:tabs>
          <w:tab w:val="left" w:pos="820"/>
        </w:tabs>
        <w:kinsoku w:val="0"/>
        <w:overflowPunct w:val="0"/>
        <w:spacing w:line="276" w:lineRule="auto"/>
        <w:ind w:left="2677" w:right="2678"/>
        <w:rPr>
          <w:b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 w:right="117"/>
        <w:jc w:val="both"/>
        <w:rPr>
          <w:spacing w:val="-1"/>
        </w:rPr>
      </w:pP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Membership</w:t>
      </w:r>
      <w:r>
        <w:rPr>
          <w:spacing w:val="19"/>
        </w:rPr>
        <w:t xml:space="preserve"> </w:t>
      </w:r>
      <w:r>
        <w:t>Rolls</w:t>
      </w:r>
      <w:r>
        <w:rPr>
          <w:spacing w:val="19"/>
        </w:rPr>
        <w:t xml:space="preserve"> </w:t>
      </w:r>
      <w:r>
        <w:rPr>
          <w:spacing w:val="-2"/>
        </w:rP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church</w:t>
      </w:r>
      <w:r>
        <w:rPr>
          <w:spacing w:val="19"/>
        </w:rPr>
        <w:t xml:space="preserve"> </w:t>
      </w:r>
      <w:r>
        <w:t>should</w:t>
      </w:r>
      <w:r>
        <w:rPr>
          <w:spacing w:val="19"/>
        </w:rPr>
        <w:t xml:space="preserve"> </w:t>
      </w:r>
      <w:r>
        <w:rPr>
          <w:spacing w:val="-1"/>
        </w:rPr>
        <w:t>contain</w:t>
      </w:r>
      <w:r>
        <w:rPr>
          <w:spacing w:val="19"/>
        </w:rPr>
        <w:t xml:space="preserve"> </w:t>
      </w:r>
      <w:r>
        <w:rPr>
          <w:spacing w:val="-1"/>
        </w:rPr>
        <w:t>information</w:t>
      </w:r>
      <w:r>
        <w:rPr>
          <w:spacing w:val="19"/>
        </w:rPr>
        <w:t xml:space="preserve"> </w:t>
      </w:r>
      <w:r>
        <w:rPr>
          <w:spacing w:val="-1"/>
        </w:rPr>
        <w:t>about</w:t>
      </w:r>
      <w:r>
        <w:rPr>
          <w:spacing w:val="19"/>
        </w:rPr>
        <w:t xml:space="preserve"> </w:t>
      </w:r>
      <w:r>
        <w:rPr>
          <w:spacing w:val="-1"/>
        </w:rPr>
        <w:t>those</w:t>
      </w:r>
      <w:r>
        <w:rPr>
          <w:spacing w:val="18"/>
        </w:rPr>
        <w:t xml:space="preserve"> </w:t>
      </w:r>
      <w:r>
        <w:rPr>
          <w:spacing w:val="-1"/>
        </w:rPr>
        <w:t>who</w:t>
      </w:r>
      <w:r>
        <w:rPr>
          <w:spacing w:val="19"/>
        </w:rPr>
        <w:t xml:space="preserve"> </w:t>
      </w:r>
      <w:r>
        <w:rPr>
          <w:spacing w:val="-1"/>
        </w:rPr>
        <w:t>are</w:t>
      </w:r>
      <w:r>
        <w:rPr>
          <w:spacing w:val="18"/>
        </w:rPr>
        <w:t xml:space="preserve"> </w:t>
      </w:r>
      <w:r>
        <w:rPr>
          <w:spacing w:val="-1"/>
        </w:rPr>
        <w:t>members</w:t>
      </w:r>
      <w:r>
        <w:rPr>
          <w:spacing w:val="79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local</w:t>
      </w:r>
      <w:r>
        <w:rPr>
          <w:spacing w:val="41"/>
        </w:rPr>
        <w:t xml:space="preserve"> </w:t>
      </w:r>
      <w:r>
        <w:rPr>
          <w:spacing w:val="-1"/>
        </w:rPr>
        <w:t>church.</w:t>
      </w:r>
      <w:r>
        <w:rPr>
          <w:spacing w:val="24"/>
        </w:rPr>
        <w:t xml:space="preserve"> </w:t>
      </w:r>
      <w:r>
        <w:rPr>
          <w:spacing w:val="-2"/>
        </w:rPr>
        <w:t>It</w:t>
      </w:r>
      <w:r>
        <w:rPr>
          <w:spacing w:val="41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Clerk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rPr>
          <w:spacing w:val="-1"/>
        </w:rPr>
        <w:t>Session’s</w:t>
      </w:r>
      <w:r>
        <w:rPr>
          <w:spacing w:val="41"/>
        </w:rPr>
        <w:t xml:space="preserve"> </w:t>
      </w:r>
      <w:r>
        <w:t>responsibility</w:t>
      </w:r>
      <w:r>
        <w:rPr>
          <w:spacing w:val="33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rPr>
          <w:spacing w:val="-1"/>
        </w:rPr>
        <w:t>maintain</w:t>
      </w:r>
      <w:r>
        <w:rPr>
          <w:spacing w:val="40"/>
        </w:rPr>
        <w:t xml:space="preserve"> </w:t>
      </w:r>
      <w:r>
        <w:t>or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rPr>
          <w:spacing w:val="-1"/>
        </w:rPr>
        <w:t>oversee</w:t>
      </w:r>
      <w:r>
        <w:rPr>
          <w:spacing w:val="39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maintenance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Rolls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19"/>
        </w:rPr>
        <w:t xml:space="preserve"> </w:t>
      </w:r>
      <w:r>
        <w:rPr>
          <w:spacing w:val="-1"/>
        </w:rPr>
        <w:t>required</w:t>
      </w:r>
      <w:r>
        <w:rPr>
          <w:spacing w:val="19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 w:rsidRPr="00535547">
        <w:rPr>
          <w:i/>
        </w:rPr>
        <w:t>The</w:t>
      </w:r>
      <w:r>
        <w:rPr>
          <w:spacing w:val="15"/>
        </w:rPr>
        <w:t xml:space="preserve"> </w:t>
      </w:r>
      <w:r>
        <w:rPr>
          <w:i/>
          <w:iCs/>
        </w:rPr>
        <w:t>Book</w:t>
      </w:r>
      <w:r>
        <w:rPr>
          <w:i/>
          <w:iCs/>
          <w:spacing w:val="15"/>
        </w:rPr>
        <w:t xml:space="preserve"> </w:t>
      </w:r>
      <w:r>
        <w:rPr>
          <w:i/>
          <w:iCs/>
        </w:rPr>
        <w:t>of</w:t>
      </w:r>
      <w:r>
        <w:rPr>
          <w:i/>
          <w:iCs/>
          <w:spacing w:val="17"/>
        </w:rPr>
        <w:t xml:space="preserve"> </w:t>
      </w:r>
      <w:r>
        <w:rPr>
          <w:i/>
          <w:iCs/>
          <w:spacing w:val="-1"/>
        </w:rPr>
        <w:t>Church</w:t>
      </w:r>
      <w:r>
        <w:rPr>
          <w:i/>
          <w:iCs/>
          <w:spacing w:val="19"/>
        </w:rPr>
        <w:t xml:space="preserve"> </w:t>
      </w:r>
      <w:r>
        <w:rPr>
          <w:i/>
          <w:iCs/>
          <w:spacing w:val="-1"/>
        </w:rPr>
        <w:t>Order</w:t>
      </w:r>
      <w:r>
        <w:rPr>
          <w:i/>
          <w:iCs/>
          <w:spacing w:val="19"/>
        </w:rPr>
        <w:t xml:space="preserve"> </w:t>
      </w:r>
      <w:r>
        <w:rPr>
          <w:spacing w:val="-1"/>
        </w:rPr>
        <w:t>(12-8).</w:t>
      </w:r>
      <w:r>
        <w:rPr>
          <w:spacing w:val="16"/>
        </w:rPr>
        <w:t xml:space="preserve"> </w:t>
      </w:r>
      <w:r>
        <w:t>These</w:t>
      </w:r>
      <w:r>
        <w:rPr>
          <w:spacing w:val="15"/>
        </w:rPr>
        <w:t xml:space="preserve"> </w:t>
      </w:r>
      <w:r>
        <w:t>Rolls</w:t>
      </w:r>
      <w:r>
        <w:rPr>
          <w:spacing w:val="17"/>
        </w:rPr>
        <w:t xml:space="preserve"> </w:t>
      </w:r>
      <w:r>
        <w:t>should</w:t>
      </w:r>
      <w:r>
        <w:rPr>
          <w:spacing w:val="57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rPr>
          <w:spacing w:val="-1"/>
        </w:rPr>
        <w:t>kept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addition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entries</w:t>
      </w:r>
      <w:r>
        <w:rPr>
          <w:spacing w:val="12"/>
        </w:rPr>
        <w:t xml:space="preserve"> </w:t>
      </w:r>
      <w:r>
        <w:rPr>
          <w:spacing w:val="-1"/>
        </w:rPr>
        <w:t>made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t>part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Session</w:t>
      </w:r>
      <w:r>
        <w:rPr>
          <w:spacing w:val="12"/>
        </w:rPr>
        <w:t xml:space="preserve"> </w:t>
      </w:r>
      <w:r>
        <w:rPr>
          <w:spacing w:val="-1"/>
        </w:rPr>
        <w:t>minutes.</w:t>
      </w:r>
      <w:r>
        <w:rPr>
          <w:spacing w:val="12"/>
        </w:rPr>
        <w:t xml:space="preserve"> </w:t>
      </w:r>
      <w:r>
        <w:t>Most</w:t>
      </w:r>
      <w:r>
        <w:rPr>
          <w:spacing w:val="12"/>
        </w:rPr>
        <w:t xml:space="preserve"> </w:t>
      </w:r>
      <w:r>
        <w:rPr>
          <w:spacing w:val="-1"/>
        </w:rPr>
        <w:t>presbyteries</w:t>
      </w:r>
      <w:r>
        <w:rPr>
          <w:spacing w:val="12"/>
        </w:rPr>
        <w:t xml:space="preserve"> </w:t>
      </w:r>
      <w:r>
        <w:rPr>
          <w:spacing w:val="-1"/>
        </w:rPr>
        <w:t>require</w:t>
      </w:r>
      <w:r>
        <w:rPr>
          <w:spacing w:val="89"/>
        </w:rPr>
        <w:t xml:space="preserve"> </w:t>
      </w:r>
      <w:r>
        <w:rPr>
          <w:spacing w:val="-1"/>
        </w:rPr>
        <w:t>that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9"/>
        </w:rPr>
        <w:t xml:space="preserve"> </w:t>
      </w:r>
      <w:r>
        <w:rPr>
          <w:spacing w:val="-1"/>
        </w:rPr>
        <w:t>accurate</w:t>
      </w:r>
      <w:r>
        <w:rPr>
          <w:spacing w:val="8"/>
        </w:rPr>
        <w:t xml:space="preserve"> </w:t>
      </w:r>
      <w:r>
        <w:rPr>
          <w:spacing w:val="-1"/>
        </w:rPr>
        <w:t>roll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included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Session</w:t>
      </w:r>
      <w:r>
        <w:rPr>
          <w:spacing w:val="9"/>
        </w:rPr>
        <w:t xml:space="preserve"> </w:t>
      </w:r>
      <w:r>
        <w:t>minute</w:t>
      </w:r>
      <w:r>
        <w:rPr>
          <w:spacing w:val="8"/>
        </w:rPr>
        <w:t xml:space="preserve"> </w:t>
      </w:r>
      <w:r>
        <w:t>book</w:t>
      </w:r>
      <w:r>
        <w:rPr>
          <w:spacing w:val="9"/>
        </w:rPr>
        <w:t xml:space="preserve"> </w:t>
      </w:r>
      <w:r>
        <w:t>every</w:t>
      </w:r>
      <w:r>
        <w:rPr>
          <w:spacing w:val="4"/>
        </w:rPr>
        <w:t xml:space="preserve"> </w:t>
      </w:r>
      <w:r>
        <w:t>calendar</w:t>
      </w:r>
      <w:r>
        <w:rPr>
          <w:spacing w:val="11"/>
        </w:rPr>
        <w:t xml:space="preserve"> </w:t>
      </w:r>
      <w:r>
        <w:rPr>
          <w:spacing w:val="-2"/>
        </w:rPr>
        <w:t>year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submitted</w:t>
      </w:r>
      <w:r>
        <w:rPr>
          <w:spacing w:val="63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annual</w:t>
      </w:r>
      <w:r>
        <w:rPr>
          <w:spacing w:val="2"/>
        </w:rPr>
        <w:t xml:space="preserve"> </w:t>
      </w:r>
      <w:r>
        <w:rPr>
          <w:spacing w:val="-1"/>
        </w:rPr>
        <w:t>review</w:t>
      </w:r>
      <w:r>
        <w:rPr>
          <w:spacing w:val="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Sessional</w:t>
      </w:r>
      <w:r>
        <w:rPr>
          <w:spacing w:val="2"/>
        </w:rPr>
        <w:t xml:space="preserve"> </w:t>
      </w:r>
      <w:r>
        <w:rPr>
          <w:spacing w:val="-1"/>
        </w:rPr>
        <w:t>records.</w:t>
      </w:r>
      <w:r>
        <w:rPr>
          <w:spacing w:val="2"/>
        </w:rPr>
        <w:t xml:space="preserve"> </w:t>
      </w:r>
      <w:r>
        <w:t>Names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members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placed</w:t>
      </w:r>
      <w:r>
        <w:rPr>
          <w:spacing w:val="2"/>
        </w:rPr>
        <w:t xml:space="preserve"> </w:t>
      </w:r>
      <w:r>
        <w:t>upon,</w:t>
      </w:r>
      <w:r>
        <w:rPr>
          <w:spacing w:val="2"/>
        </w:rPr>
        <w:t xml:space="preserve"> </w:t>
      </w:r>
      <w:r>
        <w:rPr>
          <w:spacing w:val="-1"/>
        </w:rPr>
        <w:t>removed,</w:t>
      </w:r>
      <w:r>
        <w:rPr>
          <w:spacing w:val="2"/>
        </w:rPr>
        <w:t xml:space="preserve"> </w:t>
      </w:r>
      <w:r>
        <w:t>or</w:t>
      </w:r>
      <w:r>
        <w:rPr>
          <w:spacing w:val="79"/>
        </w:rPr>
        <w:t xml:space="preserve"> </w:t>
      </w:r>
      <w:r>
        <w:rPr>
          <w:spacing w:val="-1"/>
        </w:rPr>
        <w:t>deleted</w:t>
      </w:r>
      <w:r>
        <w:t xml:space="preserve"> </w:t>
      </w:r>
      <w:r>
        <w:rPr>
          <w:spacing w:val="-1"/>
        </w:rPr>
        <w:t>from</w:t>
      </w:r>
      <w:r>
        <w:t xml:space="preserve"> these</w:t>
      </w:r>
      <w:r>
        <w:rPr>
          <w:spacing w:val="-1"/>
        </w:rPr>
        <w:t xml:space="preserve"> </w:t>
      </w:r>
      <w:r>
        <w:t>Rolls only</w:t>
      </w:r>
      <w:r>
        <w:rPr>
          <w:spacing w:val="-5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action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Session.</w:t>
      </w:r>
    </w:p>
    <w:p w:rsidR="00DA4EB1" w:rsidRDefault="00DA4EB1" w:rsidP="00F11BC5">
      <w:pPr>
        <w:pStyle w:val="BodyText"/>
        <w:kinsoku w:val="0"/>
        <w:overflowPunct w:val="0"/>
        <w:spacing w:line="276" w:lineRule="auto"/>
        <w:ind w:left="0" w:right="117"/>
        <w:jc w:val="both"/>
        <w:rPr>
          <w:spacing w:val="-1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jc w:val="both"/>
        <w:rPr>
          <w:spacing w:val="-1"/>
        </w:rPr>
      </w:pPr>
      <w:r w:rsidRPr="006D233C">
        <w:rPr>
          <w:b/>
          <w:spacing w:val="-1"/>
        </w:rPr>
        <w:t>The Session</w:t>
      </w:r>
      <w:r w:rsidRPr="006D233C">
        <w:rPr>
          <w:b/>
        </w:rPr>
        <w:t xml:space="preserve"> </w:t>
      </w:r>
      <w:r w:rsidRPr="006D233C">
        <w:rPr>
          <w:b/>
          <w:spacing w:val="-1"/>
        </w:rPr>
        <w:t>shall</w:t>
      </w:r>
      <w:r w:rsidRPr="006D233C">
        <w:rPr>
          <w:b/>
        </w:rPr>
        <w:t xml:space="preserve"> </w:t>
      </w:r>
      <w:r w:rsidRPr="006D233C">
        <w:rPr>
          <w:b/>
          <w:spacing w:val="-1"/>
        </w:rPr>
        <w:t>maintain</w:t>
      </w:r>
      <w:r w:rsidRPr="006D233C">
        <w:rPr>
          <w:b/>
        </w:rPr>
        <w:t xml:space="preserve"> the</w:t>
      </w:r>
      <w:r w:rsidRPr="006D233C">
        <w:rPr>
          <w:b/>
          <w:spacing w:val="-1"/>
        </w:rPr>
        <w:t xml:space="preserve"> following</w:t>
      </w:r>
      <w:r w:rsidRPr="006D233C">
        <w:rPr>
          <w:b/>
          <w:spacing w:val="-3"/>
        </w:rPr>
        <w:t xml:space="preserve"> </w:t>
      </w:r>
      <w:r w:rsidRPr="006D233C">
        <w:rPr>
          <w:b/>
        </w:rPr>
        <w:t xml:space="preserve">membership </w:t>
      </w:r>
      <w:r w:rsidRPr="006D233C">
        <w:rPr>
          <w:b/>
          <w:spacing w:val="-1"/>
        </w:rPr>
        <w:t>rolls</w:t>
      </w:r>
      <w:r>
        <w:rPr>
          <w:spacing w:val="-1"/>
        </w:rPr>
        <w:t>: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numPr>
          <w:ilvl w:val="1"/>
          <w:numId w:val="11"/>
        </w:numPr>
        <w:tabs>
          <w:tab w:val="left" w:pos="1080"/>
        </w:tabs>
        <w:kinsoku w:val="0"/>
        <w:overflowPunct w:val="0"/>
        <w:spacing w:line="276" w:lineRule="auto"/>
        <w:ind w:left="1080" w:right="246"/>
        <w:rPr>
          <w:spacing w:val="-1"/>
        </w:rPr>
      </w:pPr>
      <w:r w:rsidRPr="006D233C">
        <w:rPr>
          <w:b/>
        </w:rPr>
        <w:t>Communing</w:t>
      </w:r>
      <w:r w:rsidRPr="006D233C">
        <w:rPr>
          <w:b/>
          <w:spacing w:val="-3"/>
        </w:rPr>
        <w:t xml:space="preserve"> </w:t>
      </w:r>
      <w:r w:rsidRPr="006D233C">
        <w:rPr>
          <w:b/>
          <w:spacing w:val="-1"/>
        </w:rPr>
        <w:t>Members</w:t>
      </w:r>
      <w:r>
        <w:t xml:space="preserve"> –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Communing</w:t>
      </w:r>
      <w:r>
        <w:rPr>
          <w:spacing w:val="-3"/>
        </w:rPr>
        <w:t xml:space="preserve"> </w:t>
      </w:r>
      <w:r>
        <w:rPr>
          <w:spacing w:val="-1"/>
        </w:rPr>
        <w:t>Member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Church</w:t>
      </w:r>
      <w:r>
        <w:t xml:space="preserve"> is one</w:t>
      </w:r>
      <w:r>
        <w:rPr>
          <w:spacing w:val="-1"/>
        </w:rPr>
        <w:t xml:space="preserve"> who</w:t>
      </w:r>
      <w:r>
        <w:rPr>
          <w:spacing w:val="2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made</w:t>
      </w:r>
      <w:r>
        <w:rPr>
          <w:spacing w:val="39"/>
        </w:rPr>
        <w:t xml:space="preserve"> </w:t>
      </w:r>
      <w:r>
        <w:t>a</w:t>
      </w:r>
      <w:r>
        <w:rPr>
          <w:spacing w:val="-1"/>
        </w:rPr>
        <w:t xml:space="preserve"> profession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faith</w:t>
      </w:r>
      <w:r>
        <w:t xml:space="preserve"> in </w:t>
      </w:r>
      <w:r>
        <w:rPr>
          <w:spacing w:val="-1"/>
        </w:rPr>
        <w:t>Christ,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baptized,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</w:t>
      </w:r>
      <w:r>
        <w:rPr>
          <w:spacing w:val="2"/>
        </w:rPr>
        <w:t xml:space="preserve"> </w:t>
      </w:r>
      <w:r>
        <w:rPr>
          <w:spacing w:val="-1"/>
        </w:rPr>
        <w:t>received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t>the</w:t>
      </w:r>
      <w:r>
        <w:rPr>
          <w:spacing w:val="79"/>
        </w:rPr>
        <w:t xml:space="preserve"> </w:t>
      </w:r>
      <w:r>
        <w:rPr>
          <w:spacing w:val="-1"/>
        </w:rPr>
        <w:t>Session</w:t>
      </w:r>
      <w:r>
        <w:t xml:space="preserve"> into the</w:t>
      </w:r>
      <w:r>
        <w:rPr>
          <w:spacing w:val="-1"/>
        </w:rPr>
        <w:t xml:space="preserve"> membership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church.</w:t>
      </w:r>
      <w:r>
        <w:rPr>
          <w:spacing w:val="2"/>
        </w:rPr>
        <w:t xml:space="preserve"> </w:t>
      </w:r>
      <w:r>
        <w:rPr>
          <w:spacing w:val="-1"/>
        </w:rPr>
        <w:t>(</w:t>
      </w:r>
      <w:r w:rsidRPr="00535547">
        <w:rPr>
          <w:i/>
          <w:spacing w:val="-1"/>
        </w:rPr>
        <w:t>BCO</w:t>
      </w:r>
      <w:r>
        <w:rPr>
          <w:spacing w:val="1"/>
        </w:rPr>
        <w:t xml:space="preserve"> </w:t>
      </w:r>
      <w:r>
        <w:rPr>
          <w:spacing w:val="-1"/>
        </w:rPr>
        <w:t>6-2)</w:t>
      </w:r>
    </w:p>
    <w:p w:rsidR="006D233C" w:rsidRDefault="006D233C" w:rsidP="00F11BC5">
      <w:pPr>
        <w:pStyle w:val="BodyText"/>
        <w:tabs>
          <w:tab w:val="left" w:pos="1080"/>
        </w:tabs>
        <w:kinsoku w:val="0"/>
        <w:overflowPunct w:val="0"/>
        <w:spacing w:line="276" w:lineRule="auto"/>
        <w:ind w:left="1080" w:right="122"/>
        <w:rPr>
          <w:spacing w:val="-1"/>
        </w:rPr>
      </w:pPr>
    </w:p>
    <w:p w:rsidR="00FB7CEB" w:rsidRDefault="00FB7CEB" w:rsidP="00F11BC5">
      <w:pPr>
        <w:pStyle w:val="BodyText"/>
        <w:tabs>
          <w:tab w:val="left" w:pos="1080"/>
        </w:tabs>
        <w:kinsoku w:val="0"/>
        <w:overflowPunct w:val="0"/>
        <w:spacing w:line="276" w:lineRule="auto"/>
        <w:ind w:left="1080" w:right="122"/>
        <w:rPr>
          <w:spacing w:val="-1"/>
        </w:rPr>
      </w:pPr>
      <w:r>
        <w:rPr>
          <w:spacing w:val="-1"/>
        </w:rPr>
        <w:t>Record</w:t>
      </w:r>
      <w:r>
        <w:t xml:space="preserve"> the</w:t>
      </w:r>
      <w:r>
        <w:rPr>
          <w:spacing w:val="-1"/>
        </w:rPr>
        <w:t xml:space="preserve"> </w:t>
      </w:r>
      <w:r>
        <w:t xml:space="preserve">name, </w:t>
      </w:r>
      <w:r>
        <w:rPr>
          <w:spacing w:val="-1"/>
        </w:rPr>
        <w:t>date received</w:t>
      </w:r>
      <w:r>
        <w:t xml:space="preserve"> into </w:t>
      </w:r>
      <w:r>
        <w:rPr>
          <w:spacing w:val="-1"/>
        </w:rPr>
        <w:t>membership,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method</w:t>
      </w:r>
      <w:r>
        <w:t xml:space="preserve"> of</w:t>
      </w:r>
      <w:r>
        <w:rPr>
          <w:spacing w:val="-1"/>
        </w:rPr>
        <w:t xml:space="preserve"> reception</w:t>
      </w:r>
      <w:r>
        <w:rPr>
          <w:spacing w:val="71"/>
        </w:rPr>
        <w:t xml:space="preserve"> </w:t>
      </w:r>
      <w:r>
        <w:rPr>
          <w:spacing w:val="-1"/>
        </w:rPr>
        <w:t>(profession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faith,</w:t>
      </w:r>
      <w:r>
        <w:t xml:space="preserve"> </w:t>
      </w:r>
      <w:r>
        <w:rPr>
          <w:spacing w:val="-1"/>
        </w:rPr>
        <w:t>profession</w:t>
      </w:r>
      <w:r>
        <w:t xml:space="preserve"> of</w:t>
      </w:r>
      <w:r>
        <w:rPr>
          <w:spacing w:val="-1"/>
        </w:rPr>
        <w:t xml:space="preserve"> faith</w:t>
      </w:r>
      <w:r>
        <w:t xml:space="preserve"> </w:t>
      </w:r>
      <w:r>
        <w:rPr>
          <w:spacing w:val="-1"/>
        </w:rPr>
        <w:t>and</w:t>
      </w:r>
      <w:r>
        <w:t xml:space="preserve"> baptism, </w:t>
      </w:r>
      <w:r>
        <w:rPr>
          <w:spacing w:val="-1"/>
        </w:rPr>
        <w:t>reaffirmation</w:t>
      </w:r>
      <w:r>
        <w:t xml:space="preserve"> of</w:t>
      </w:r>
      <w:r>
        <w:rPr>
          <w:spacing w:val="-1"/>
        </w:rPr>
        <w:t xml:space="preserve"> faith,</w:t>
      </w:r>
      <w:r>
        <w:rPr>
          <w:spacing w:val="2"/>
        </w:rPr>
        <w:t xml:space="preserve"> </w:t>
      </w:r>
      <w:r>
        <w:t>or</w:t>
      </w:r>
      <w:r>
        <w:rPr>
          <w:spacing w:val="77"/>
        </w:rPr>
        <w:t xml:space="preserve"> </w:t>
      </w:r>
      <w:r>
        <w:rPr>
          <w:spacing w:val="-1"/>
        </w:rPr>
        <w:t xml:space="preserve">certificate </w:t>
      </w:r>
      <w:r>
        <w:t>of</w:t>
      </w:r>
      <w:r>
        <w:rPr>
          <w:spacing w:val="-1"/>
        </w:rPr>
        <w:t xml:space="preserve"> transfer.) Record</w:t>
      </w:r>
      <w:r>
        <w:t xml:space="preserve"> the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removal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roll</w:t>
      </w:r>
      <w:r>
        <w:t xml:space="preserve"> </w:t>
      </w:r>
      <w:r>
        <w:rPr>
          <w:spacing w:val="-1"/>
        </w:rPr>
        <w:t>and</w:t>
      </w:r>
      <w:r>
        <w:t xml:space="preserve"> whether</w:t>
      </w:r>
      <w:r>
        <w:rPr>
          <w:spacing w:val="-1"/>
        </w:rP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death,</w:t>
      </w:r>
      <w:r>
        <w:rPr>
          <w:spacing w:val="69"/>
        </w:rPr>
        <w:t xml:space="preserve"> </w:t>
      </w:r>
      <w:r>
        <w:rPr>
          <w:spacing w:val="-1"/>
        </w:rPr>
        <w:t xml:space="preserve">transfer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 xml:space="preserve">another </w:t>
      </w:r>
      <w:r>
        <w:t xml:space="preserve">church, </w:t>
      </w:r>
      <w:r>
        <w:rPr>
          <w:spacing w:val="-1"/>
        </w:rPr>
        <w:t>removal</w:t>
      </w:r>
      <w:r>
        <w:t xml:space="preserve"> </w:t>
      </w:r>
      <w:r>
        <w:rPr>
          <w:spacing w:val="-1"/>
        </w:rPr>
        <w:t>from</w:t>
      </w:r>
      <w:r>
        <w:t xml:space="preserve"> Roll, or</w:t>
      </w:r>
      <w:r>
        <w:rPr>
          <w:spacing w:val="1"/>
        </w:rPr>
        <w:t xml:space="preserve"> </w:t>
      </w:r>
      <w:r>
        <w:rPr>
          <w:spacing w:val="-1"/>
        </w:rPr>
        <w:t>discipline (</w:t>
      </w:r>
      <w:r w:rsidRPr="00535547">
        <w:rPr>
          <w:i/>
          <w:spacing w:val="-1"/>
        </w:rPr>
        <w:t>BCO</w:t>
      </w:r>
      <w:r>
        <w:rPr>
          <w:spacing w:val="-1"/>
        </w:rPr>
        <w:t xml:space="preserve"> 46-1,</w:t>
      </w:r>
      <w:r>
        <w:t xml:space="preserve"> 38-a, </w:t>
      </w:r>
      <w:r>
        <w:rPr>
          <w:spacing w:val="-1"/>
        </w:rPr>
        <w:t>38-b</w:t>
      </w:r>
      <w:r>
        <w:rPr>
          <w:spacing w:val="2"/>
        </w:rPr>
        <w:t xml:space="preserve"> </w:t>
      </w:r>
      <w:r>
        <w:t>&amp;</w:t>
      </w:r>
      <w:r>
        <w:rPr>
          <w:spacing w:val="67"/>
        </w:rPr>
        <w:t xml:space="preserve"> </w:t>
      </w:r>
      <w:r>
        <w:rPr>
          <w:spacing w:val="-1"/>
        </w:rPr>
        <w:t>38-4).</w:t>
      </w:r>
    </w:p>
    <w:p w:rsidR="009414DB" w:rsidRDefault="009414DB" w:rsidP="00F11BC5">
      <w:pPr>
        <w:pStyle w:val="BodyText"/>
        <w:tabs>
          <w:tab w:val="left" w:pos="1080"/>
        </w:tabs>
        <w:kinsoku w:val="0"/>
        <w:overflowPunct w:val="0"/>
        <w:spacing w:line="276" w:lineRule="auto"/>
        <w:ind w:left="1080" w:right="122"/>
        <w:rPr>
          <w:spacing w:val="-1"/>
        </w:rPr>
      </w:pPr>
    </w:p>
    <w:p w:rsidR="00FB7CEB" w:rsidRDefault="00FB7CEB" w:rsidP="00F11BC5">
      <w:pPr>
        <w:pStyle w:val="BodyText"/>
        <w:numPr>
          <w:ilvl w:val="1"/>
          <w:numId w:val="11"/>
        </w:numPr>
        <w:tabs>
          <w:tab w:val="left" w:pos="1080"/>
        </w:tabs>
        <w:kinsoku w:val="0"/>
        <w:overflowPunct w:val="0"/>
        <w:spacing w:line="276" w:lineRule="auto"/>
        <w:ind w:left="1080" w:right="187"/>
        <w:rPr>
          <w:spacing w:val="-1"/>
        </w:rPr>
      </w:pPr>
      <w:r w:rsidRPr="006D233C">
        <w:rPr>
          <w:b/>
          <w:spacing w:val="-1"/>
        </w:rPr>
        <w:t>Non-communing</w:t>
      </w:r>
      <w:r w:rsidRPr="006D233C">
        <w:rPr>
          <w:b/>
          <w:spacing w:val="-3"/>
        </w:rPr>
        <w:t xml:space="preserve"> </w:t>
      </w:r>
      <w:r w:rsidRPr="006D233C">
        <w:rPr>
          <w:b/>
        </w:rPr>
        <w:t>Members</w:t>
      </w:r>
      <w:r>
        <w:t xml:space="preserve"> – </w:t>
      </w:r>
      <w:r>
        <w:rPr>
          <w:spacing w:val="-1"/>
        </w:rPr>
        <w:t>The children</w:t>
      </w:r>
      <w: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believers</w:t>
      </w:r>
      <w:r>
        <w:t xml:space="preserve"> </w:t>
      </w:r>
      <w:r>
        <w:rPr>
          <w:spacing w:val="-1"/>
        </w:rPr>
        <w:t>who</w:t>
      </w:r>
      <w:r>
        <w:t xml:space="preserve"> have</w:t>
      </w:r>
      <w:r>
        <w:rPr>
          <w:spacing w:val="-1"/>
        </w:rPr>
        <w:t xml:space="preserve"> made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profession</w:t>
      </w:r>
      <w:r>
        <w:rPr>
          <w:spacing w:val="81"/>
        </w:rPr>
        <w:t xml:space="preserve"> </w:t>
      </w:r>
      <w:r>
        <w:t>of</w:t>
      </w:r>
      <w:r>
        <w:rPr>
          <w:spacing w:val="-1"/>
        </w:rPr>
        <w:t xml:space="preserve"> faith</w:t>
      </w:r>
      <w:r>
        <w:t xml:space="preserve"> are</w:t>
      </w:r>
      <w:r>
        <w:rPr>
          <w:spacing w:val="-1"/>
        </w:rPr>
        <w:t xml:space="preserve"> </w:t>
      </w:r>
      <w:r>
        <w:t>non-communing</w:t>
      </w:r>
      <w:r>
        <w:rPr>
          <w:spacing w:val="-3"/>
        </w:rPr>
        <w:t xml:space="preserve"> </w:t>
      </w:r>
      <w:r>
        <w:rPr>
          <w:spacing w:val="-1"/>
        </w:rPr>
        <w:t>members</w:t>
      </w:r>
      <w: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church.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children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covenant</w:t>
      </w:r>
      <w:r>
        <w:t xml:space="preserve"> they</w:t>
      </w:r>
      <w:r>
        <w:rPr>
          <w:spacing w:val="49"/>
        </w:rPr>
        <w:t xml:space="preserve"> </w:t>
      </w:r>
      <w:r>
        <w:rPr>
          <w:spacing w:val="-1"/>
        </w:rPr>
        <w:t>are entitled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Baptism</w:t>
      </w:r>
      <w:r>
        <w:t xml:space="preserve"> and to the</w:t>
      </w:r>
      <w:r>
        <w:rPr>
          <w:spacing w:val="-1"/>
        </w:rPr>
        <w:t xml:space="preserve"> pastoral</w:t>
      </w:r>
      <w:r>
        <w:t xml:space="preserve"> oversight, </w:t>
      </w:r>
      <w:r>
        <w:rPr>
          <w:spacing w:val="-1"/>
        </w:rPr>
        <w:t>instruction,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government</w:t>
      </w:r>
      <w:r>
        <w:t xml:space="preserve"> of</w:t>
      </w:r>
      <w:r>
        <w:rPr>
          <w:spacing w:val="75"/>
        </w:rPr>
        <w:t xml:space="preserve"> </w:t>
      </w:r>
      <w:r>
        <w:t>the</w:t>
      </w:r>
      <w:r>
        <w:rPr>
          <w:spacing w:val="-1"/>
        </w:rPr>
        <w:t xml:space="preserve"> Church.</w:t>
      </w:r>
      <w:r>
        <w:t xml:space="preserve">  </w:t>
      </w:r>
      <w:r>
        <w:rPr>
          <w:spacing w:val="-1"/>
        </w:rPr>
        <w:t>(</w:t>
      </w:r>
      <w:r w:rsidRPr="00535547">
        <w:rPr>
          <w:i/>
          <w:spacing w:val="-1"/>
        </w:rPr>
        <w:t>BCO</w:t>
      </w:r>
      <w:r>
        <w:rPr>
          <w:spacing w:val="-1"/>
        </w:rPr>
        <w:t xml:space="preserve"> 6-1)</w:t>
      </w:r>
    </w:p>
    <w:p w:rsidR="00FB7CEB" w:rsidRDefault="00FB7CEB" w:rsidP="00F11BC5">
      <w:pPr>
        <w:pStyle w:val="BodyText"/>
        <w:tabs>
          <w:tab w:val="left" w:pos="1080"/>
        </w:tabs>
        <w:kinsoku w:val="0"/>
        <w:overflowPunct w:val="0"/>
        <w:spacing w:line="276" w:lineRule="auto"/>
        <w:ind w:left="1080" w:hanging="360"/>
        <w:rPr>
          <w:sz w:val="27"/>
          <w:szCs w:val="27"/>
        </w:rPr>
      </w:pPr>
    </w:p>
    <w:p w:rsidR="00CA0715" w:rsidRDefault="00FB7CEB" w:rsidP="00F11BC5">
      <w:pPr>
        <w:pStyle w:val="BodyText"/>
        <w:numPr>
          <w:ilvl w:val="1"/>
          <w:numId w:val="11"/>
        </w:numPr>
        <w:tabs>
          <w:tab w:val="left" w:pos="1080"/>
        </w:tabs>
        <w:kinsoku w:val="0"/>
        <w:overflowPunct w:val="0"/>
        <w:spacing w:line="276" w:lineRule="auto"/>
        <w:ind w:left="1080" w:right="187"/>
        <w:rPr>
          <w:spacing w:val="-1"/>
        </w:rPr>
      </w:pPr>
      <w:r w:rsidRPr="006D233C">
        <w:rPr>
          <w:b/>
          <w:spacing w:val="-1"/>
        </w:rPr>
        <w:t>Associate members</w:t>
      </w:r>
      <w:r>
        <w:t xml:space="preserve"> –</w:t>
      </w:r>
      <w:r w:rsidRPr="00CA0715">
        <w:rPr>
          <w:spacing w:val="2"/>
        </w:rPr>
        <w:t xml:space="preserve"> </w:t>
      </w:r>
      <w:r w:rsidRPr="00CA0715">
        <w:rPr>
          <w:spacing w:val="-1"/>
        </w:rPr>
        <w:t>Believers</w:t>
      </w:r>
      <w:r>
        <w:t xml:space="preserve"> temporarily</w:t>
      </w:r>
      <w:r w:rsidRPr="00CA0715">
        <w:rPr>
          <w:spacing w:val="-3"/>
        </w:rPr>
        <w:t xml:space="preserve"> </w:t>
      </w:r>
      <w:r>
        <w:t>residing</w:t>
      </w:r>
      <w:r w:rsidRPr="00CA0715">
        <w:rPr>
          <w:spacing w:val="-3"/>
        </w:rPr>
        <w:t xml:space="preserve"> </w:t>
      </w:r>
      <w:r>
        <w:t>in a</w:t>
      </w:r>
      <w:r w:rsidRPr="00CA0715">
        <w:rPr>
          <w:spacing w:val="-1"/>
        </w:rPr>
        <w:t xml:space="preserve"> </w:t>
      </w:r>
      <w:r>
        <w:t xml:space="preserve">location </w:t>
      </w:r>
      <w:r w:rsidRPr="00CA0715">
        <w:rPr>
          <w:spacing w:val="-1"/>
        </w:rPr>
        <w:t xml:space="preserve">other </w:t>
      </w:r>
      <w:r>
        <w:t xml:space="preserve">than </w:t>
      </w:r>
      <w:r w:rsidRPr="00CA0715">
        <w:rPr>
          <w:spacing w:val="-1"/>
        </w:rPr>
        <w:t>their</w:t>
      </w:r>
      <w:r w:rsidRPr="00CA0715">
        <w:rPr>
          <w:spacing w:val="49"/>
        </w:rPr>
        <w:t xml:space="preserve"> </w:t>
      </w:r>
      <w:r w:rsidRPr="00CA0715">
        <w:rPr>
          <w:spacing w:val="-1"/>
        </w:rPr>
        <w:t>permanent</w:t>
      </w:r>
      <w:r>
        <w:t xml:space="preserve"> </w:t>
      </w:r>
      <w:r w:rsidRPr="00CA0715">
        <w:rPr>
          <w:spacing w:val="-1"/>
        </w:rPr>
        <w:t>homes</w:t>
      </w:r>
      <w:r>
        <w:t xml:space="preserve"> </w:t>
      </w:r>
      <w:r w:rsidRPr="00CA0715">
        <w:rPr>
          <w:spacing w:val="1"/>
        </w:rPr>
        <w:t>may</w:t>
      </w:r>
      <w:r w:rsidRPr="00CA0715">
        <w:rPr>
          <w:spacing w:val="-5"/>
        </w:rPr>
        <w:t xml:space="preserve"> </w:t>
      </w:r>
      <w:r w:rsidRPr="00CA0715">
        <w:rPr>
          <w:spacing w:val="-1"/>
        </w:rPr>
        <w:t xml:space="preserve">become associate </w:t>
      </w:r>
      <w:r>
        <w:t>members of</w:t>
      </w:r>
      <w:r w:rsidRPr="00CA0715">
        <w:rPr>
          <w:spacing w:val="-1"/>
        </w:rPr>
        <w:t xml:space="preserve"> </w:t>
      </w:r>
      <w:r>
        <w:t>a</w:t>
      </w:r>
      <w:r w:rsidRPr="00CA0715">
        <w:rPr>
          <w:spacing w:val="-1"/>
        </w:rPr>
        <w:t xml:space="preserve"> church</w:t>
      </w:r>
      <w:r>
        <w:t xml:space="preserve"> </w:t>
      </w:r>
      <w:r w:rsidRPr="00CA0715">
        <w:rPr>
          <w:spacing w:val="-1"/>
        </w:rPr>
        <w:t>without</w:t>
      </w:r>
      <w:r>
        <w:t xml:space="preserve"> </w:t>
      </w:r>
      <w:r w:rsidRPr="00CA0715">
        <w:rPr>
          <w:spacing w:val="-1"/>
        </w:rPr>
        <w:t>transferring</w:t>
      </w:r>
      <w:r w:rsidRPr="00CA0715">
        <w:rPr>
          <w:spacing w:val="89"/>
        </w:rPr>
        <w:t xml:space="preserve"> </w:t>
      </w:r>
      <w:r w:rsidRPr="00CA0715">
        <w:rPr>
          <w:spacing w:val="-1"/>
        </w:rPr>
        <w:t>membership</w:t>
      </w:r>
      <w:r>
        <w:t xml:space="preserve"> </w:t>
      </w:r>
      <w:r w:rsidRPr="00CA0715">
        <w:rPr>
          <w:spacing w:val="-1"/>
        </w:rPr>
        <w:t>from</w:t>
      </w:r>
      <w:r>
        <w:t xml:space="preserve"> </w:t>
      </w:r>
      <w:r w:rsidRPr="00CA0715">
        <w:rPr>
          <w:spacing w:val="-1"/>
        </w:rPr>
        <w:t xml:space="preserve">their </w:t>
      </w:r>
      <w:r>
        <w:t>home</w:t>
      </w:r>
      <w:r w:rsidRPr="00CA0715">
        <w:rPr>
          <w:spacing w:val="-1"/>
        </w:rPr>
        <w:t xml:space="preserve"> church.</w:t>
      </w:r>
      <w:r w:rsidRPr="00CA0715">
        <w:rPr>
          <w:spacing w:val="2"/>
        </w:rPr>
        <w:t xml:space="preserve"> </w:t>
      </w:r>
      <w:r w:rsidRPr="00CA0715">
        <w:rPr>
          <w:spacing w:val="-1"/>
        </w:rPr>
        <w:t>An</w:t>
      </w:r>
      <w:r>
        <w:t xml:space="preserve"> example</w:t>
      </w:r>
      <w:r w:rsidRPr="00CA0715">
        <w:rPr>
          <w:spacing w:val="-1"/>
        </w:rPr>
        <w:t xml:space="preserve"> </w:t>
      </w:r>
      <w:r>
        <w:t>of</w:t>
      </w:r>
      <w:r w:rsidRPr="00CA0715">
        <w:rPr>
          <w:spacing w:val="-1"/>
        </w:rPr>
        <w:t xml:space="preserve"> an</w:t>
      </w:r>
      <w:r>
        <w:t xml:space="preserve"> </w:t>
      </w:r>
      <w:r w:rsidRPr="00CA0715">
        <w:rPr>
          <w:spacing w:val="-1"/>
        </w:rPr>
        <w:t>associate member</w:t>
      </w:r>
      <w:r w:rsidRPr="00CA0715">
        <w:rPr>
          <w:spacing w:val="1"/>
        </w:rPr>
        <w:t xml:space="preserve"> </w:t>
      </w:r>
      <w:r w:rsidRPr="00CA0715">
        <w:rPr>
          <w:spacing w:val="-1"/>
        </w:rPr>
        <w:t>would</w:t>
      </w:r>
      <w:r>
        <w:t xml:space="preserve"> be</w:t>
      </w:r>
      <w:r w:rsidRPr="00CA0715">
        <w:rPr>
          <w:spacing w:val="-1"/>
        </w:rPr>
        <w:t xml:space="preserve"> </w:t>
      </w:r>
      <w:r>
        <w:t>a</w:t>
      </w:r>
      <w:r w:rsidRPr="00CA0715">
        <w:rPr>
          <w:spacing w:val="75"/>
        </w:rPr>
        <w:t xml:space="preserve"> </w:t>
      </w:r>
      <w:r w:rsidRPr="00CA0715">
        <w:rPr>
          <w:spacing w:val="-1"/>
        </w:rPr>
        <w:t xml:space="preserve">member </w:t>
      </w:r>
      <w:r>
        <w:t>of</w:t>
      </w:r>
      <w:r w:rsidRPr="00CA0715">
        <w:rPr>
          <w:spacing w:val="-1"/>
        </w:rPr>
        <w:t xml:space="preserve"> </w:t>
      </w:r>
      <w:r>
        <w:t>the</w:t>
      </w:r>
      <w:r w:rsidRPr="00CA0715">
        <w:rPr>
          <w:spacing w:val="-1"/>
        </w:rPr>
        <w:t xml:space="preserve"> </w:t>
      </w:r>
      <w:r>
        <w:t>military</w:t>
      </w:r>
      <w:r w:rsidRPr="00CA0715">
        <w:rPr>
          <w:spacing w:val="-5"/>
        </w:rPr>
        <w:t xml:space="preserve"> </w:t>
      </w:r>
      <w:r w:rsidRPr="00CA0715">
        <w:rPr>
          <w:spacing w:val="1"/>
        </w:rPr>
        <w:t>or</w:t>
      </w:r>
      <w:r w:rsidRPr="00CA0715">
        <w:rPr>
          <w:spacing w:val="-1"/>
        </w:rPr>
        <w:t xml:space="preserve"> college student</w:t>
      </w:r>
      <w:r>
        <w:t xml:space="preserve"> living</w:t>
      </w:r>
      <w:r w:rsidRPr="00CA0715">
        <w:rPr>
          <w:spacing w:val="-3"/>
        </w:rPr>
        <w:t xml:space="preserve"> </w:t>
      </w:r>
      <w:r w:rsidRPr="00CA0715">
        <w:rPr>
          <w:spacing w:val="-1"/>
        </w:rPr>
        <w:t>nearby.</w:t>
      </w:r>
      <w:r>
        <w:t xml:space="preserve">  </w:t>
      </w:r>
      <w:r w:rsidRPr="00CA0715">
        <w:rPr>
          <w:spacing w:val="-1"/>
        </w:rPr>
        <w:t>Associate members</w:t>
      </w:r>
      <w:r>
        <w:t xml:space="preserve"> may</w:t>
      </w:r>
      <w:r w:rsidRPr="00CA0715">
        <w:rPr>
          <w:spacing w:val="-5"/>
        </w:rPr>
        <w:t xml:space="preserve"> </w:t>
      </w:r>
      <w:r>
        <w:t>not</w:t>
      </w:r>
      <w:r w:rsidRPr="00CA0715">
        <w:rPr>
          <w:spacing w:val="72"/>
        </w:rPr>
        <w:t xml:space="preserve"> </w:t>
      </w:r>
      <w:r>
        <w:t>be</w:t>
      </w:r>
      <w:r w:rsidRPr="00CA0715">
        <w:rPr>
          <w:spacing w:val="-1"/>
        </w:rPr>
        <w:t xml:space="preserve"> elected</w:t>
      </w:r>
      <w:r>
        <w:t xml:space="preserve"> to </w:t>
      </w:r>
      <w:r w:rsidRPr="00CA0715">
        <w:rPr>
          <w:spacing w:val="-1"/>
        </w:rPr>
        <w:t>church</w:t>
      </w:r>
      <w:r>
        <w:t xml:space="preserve"> office</w:t>
      </w:r>
      <w:r w:rsidRPr="00CA0715">
        <w:rPr>
          <w:spacing w:val="-1"/>
        </w:rPr>
        <w:t xml:space="preserve"> </w:t>
      </w:r>
      <w:r>
        <w:t>or</w:t>
      </w:r>
      <w:r w:rsidRPr="00CA0715">
        <w:rPr>
          <w:spacing w:val="-1"/>
        </w:rPr>
        <w:t xml:space="preserve"> </w:t>
      </w:r>
      <w:r>
        <w:t>vote</w:t>
      </w:r>
      <w:r w:rsidRPr="00CA0715">
        <w:rPr>
          <w:spacing w:val="-1"/>
        </w:rPr>
        <w:t xml:space="preserve"> </w:t>
      </w:r>
      <w:r>
        <w:t>in a</w:t>
      </w:r>
      <w:r w:rsidRPr="00CA0715">
        <w:rPr>
          <w:spacing w:val="-1"/>
        </w:rPr>
        <w:t xml:space="preserve"> congregational</w:t>
      </w:r>
      <w:r>
        <w:t xml:space="preserve"> </w:t>
      </w:r>
      <w:r w:rsidRPr="00CA0715">
        <w:rPr>
          <w:spacing w:val="-1"/>
        </w:rPr>
        <w:t>meeting.</w:t>
      </w:r>
      <w:r>
        <w:t xml:space="preserve"> </w:t>
      </w:r>
      <w:r w:rsidRPr="00CA0715">
        <w:rPr>
          <w:spacing w:val="2"/>
        </w:rPr>
        <w:t xml:space="preserve"> </w:t>
      </w:r>
      <w:r w:rsidRPr="00CA0715">
        <w:rPr>
          <w:spacing w:val="-1"/>
        </w:rPr>
        <w:t>(</w:t>
      </w:r>
      <w:r w:rsidRPr="00535547">
        <w:rPr>
          <w:i/>
          <w:spacing w:val="-1"/>
        </w:rPr>
        <w:t>BCO</w:t>
      </w:r>
      <w:r w:rsidRPr="00CA0715">
        <w:rPr>
          <w:spacing w:val="-1"/>
        </w:rPr>
        <w:t xml:space="preserve"> </w:t>
      </w:r>
      <w:r>
        <w:t>46-4)</w:t>
      </w:r>
      <w:r w:rsidRPr="00CA0715">
        <w:rPr>
          <w:spacing w:val="-1"/>
        </w:rPr>
        <w:t xml:space="preserve"> Be </w:t>
      </w:r>
      <w:r>
        <w:t>sure</w:t>
      </w:r>
      <w:r w:rsidRPr="00CA0715">
        <w:rPr>
          <w:spacing w:val="61"/>
        </w:rPr>
        <w:t xml:space="preserve"> </w:t>
      </w:r>
      <w:r>
        <w:t xml:space="preserve">to </w:t>
      </w:r>
      <w:r w:rsidRPr="00CA0715">
        <w:rPr>
          <w:spacing w:val="-1"/>
        </w:rPr>
        <w:t>record</w:t>
      </w:r>
      <w:r>
        <w:t xml:space="preserve"> name, </w:t>
      </w:r>
      <w:r w:rsidRPr="00CA0715">
        <w:rPr>
          <w:spacing w:val="-1"/>
        </w:rPr>
        <w:t xml:space="preserve">date </w:t>
      </w:r>
      <w:r w:rsidRPr="00CA0715">
        <w:rPr>
          <w:spacing w:val="1"/>
        </w:rPr>
        <w:t>of</w:t>
      </w:r>
      <w:r w:rsidRPr="00CA0715">
        <w:rPr>
          <w:spacing w:val="-1"/>
        </w:rPr>
        <w:t xml:space="preserve"> affiliation,</w:t>
      </w:r>
      <w:r>
        <w:t xml:space="preserve"> </w:t>
      </w:r>
      <w:r w:rsidRPr="00CA0715">
        <w:rPr>
          <w:spacing w:val="-1"/>
        </w:rPr>
        <w:t xml:space="preserve">name </w:t>
      </w:r>
      <w:r>
        <w:t>of</w:t>
      </w:r>
      <w:r w:rsidRPr="00CA0715">
        <w:rPr>
          <w:spacing w:val="-1"/>
        </w:rPr>
        <w:t xml:space="preserve"> </w:t>
      </w:r>
      <w:r>
        <w:t>home</w:t>
      </w:r>
      <w:r w:rsidRPr="00CA0715">
        <w:rPr>
          <w:spacing w:val="1"/>
        </w:rPr>
        <w:t xml:space="preserve"> </w:t>
      </w:r>
      <w:r w:rsidRPr="00CA0715">
        <w:rPr>
          <w:spacing w:val="-1"/>
        </w:rPr>
        <w:t>church,</w:t>
      </w:r>
      <w:r>
        <w:t xml:space="preserve"> </w:t>
      </w:r>
      <w:r w:rsidRPr="00CA0715">
        <w:rPr>
          <w:spacing w:val="-1"/>
        </w:rPr>
        <w:t>and</w:t>
      </w:r>
      <w:r>
        <w:t xml:space="preserve"> date</w:t>
      </w:r>
      <w:r w:rsidRPr="00CA0715">
        <w:rPr>
          <w:spacing w:val="-1"/>
        </w:rPr>
        <w:t xml:space="preserve"> </w:t>
      </w:r>
      <w:r>
        <w:t>of</w:t>
      </w:r>
      <w:r w:rsidRPr="00CA0715">
        <w:rPr>
          <w:spacing w:val="1"/>
        </w:rPr>
        <w:t xml:space="preserve"> </w:t>
      </w:r>
      <w:r w:rsidRPr="00CA0715">
        <w:rPr>
          <w:spacing w:val="-1"/>
        </w:rPr>
        <w:t>return</w:t>
      </w:r>
      <w:r>
        <w:t xml:space="preserve"> to home</w:t>
      </w:r>
      <w:r w:rsidRPr="00CA0715">
        <w:rPr>
          <w:spacing w:val="61"/>
        </w:rPr>
        <w:t xml:space="preserve"> </w:t>
      </w:r>
      <w:r w:rsidRPr="00CA0715">
        <w:rPr>
          <w:spacing w:val="-1"/>
        </w:rPr>
        <w:t>church.</w:t>
      </w:r>
    </w:p>
    <w:p w:rsidR="00FB7CEB" w:rsidRPr="00CA0715" w:rsidRDefault="00CA0715" w:rsidP="00F11BC5">
      <w:pPr>
        <w:pStyle w:val="BodyText"/>
        <w:tabs>
          <w:tab w:val="left" w:pos="1200"/>
        </w:tabs>
        <w:kinsoku w:val="0"/>
        <w:overflowPunct w:val="0"/>
        <w:spacing w:line="276" w:lineRule="auto"/>
        <w:ind w:left="0" w:right="187"/>
        <w:rPr>
          <w:sz w:val="20"/>
          <w:szCs w:val="20"/>
        </w:rPr>
      </w:pPr>
      <w:r>
        <w:rPr>
          <w:spacing w:val="-1"/>
        </w:rPr>
        <w:br w:type="page"/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CA0715" w:rsidRDefault="00CA0715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CA0715" w:rsidRDefault="00CA0715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CA0715" w:rsidRDefault="00CA0715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CA0715" w:rsidRDefault="00FB7CEB" w:rsidP="00F11BC5">
      <w:pPr>
        <w:pStyle w:val="BodyText"/>
        <w:kinsoku w:val="0"/>
        <w:overflowPunct w:val="0"/>
        <w:spacing w:line="276" w:lineRule="auto"/>
        <w:ind w:left="1814" w:right="1836"/>
        <w:jc w:val="center"/>
        <w:rPr>
          <w:spacing w:val="-1"/>
          <w:sz w:val="20"/>
          <w:szCs w:val="20"/>
        </w:rPr>
      </w:pPr>
      <w:r>
        <w:rPr>
          <w:sz w:val="20"/>
          <w:szCs w:val="20"/>
        </w:rPr>
        <w:t>This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page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remains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blank.</w:t>
      </w:r>
      <w:bookmarkStart w:id="4" w:name="006_Congregational_Meeting"/>
      <w:bookmarkEnd w:id="4"/>
    </w:p>
    <w:p w:rsidR="00FB7CEB" w:rsidRDefault="00CA0715" w:rsidP="00731A6C">
      <w:pPr>
        <w:pStyle w:val="BodyText"/>
        <w:kinsoku w:val="0"/>
        <w:overflowPunct w:val="0"/>
        <w:spacing w:line="276" w:lineRule="auto"/>
        <w:ind w:left="0" w:right="54"/>
        <w:jc w:val="center"/>
        <w:rPr>
          <w:b/>
          <w:spacing w:val="-1"/>
        </w:rPr>
      </w:pPr>
      <w:r>
        <w:rPr>
          <w:spacing w:val="-1"/>
          <w:sz w:val="20"/>
          <w:szCs w:val="20"/>
        </w:rPr>
        <w:br w:type="page"/>
      </w:r>
      <w:r w:rsidR="00FB7CEB" w:rsidRPr="00CA0715">
        <w:rPr>
          <w:b/>
          <w:spacing w:val="-1"/>
        </w:rPr>
        <w:lastRenderedPageBreak/>
        <w:t>CONGREGATIONAL MEETING</w:t>
      </w:r>
    </w:p>
    <w:p w:rsidR="0039337A" w:rsidRPr="00CA0715" w:rsidRDefault="0039337A" w:rsidP="00F11BC5">
      <w:pPr>
        <w:pStyle w:val="BodyText"/>
        <w:kinsoku w:val="0"/>
        <w:overflowPunct w:val="0"/>
        <w:spacing w:line="276" w:lineRule="auto"/>
        <w:ind w:left="1814" w:right="1836"/>
        <w:jc w:val="center"/>
        <w:rPr>
          <w:b/>
          <w:bCs/>
        </w:rPr>
      </w:pPr>
    </w:p>
    <w:p w:rsidR="00FB7CEB" w:rsidRDefault="00FB7CEB" w:rsidP="009414DB">
      <w:pPr>
        <w:pStyle w:val="BodyText"/>
        <w:kinsoku w:val="0"/>
        <w:overflowPunct w:val="0"/>
        <w:spacing w:line="276" w:lineRule="auto"/>
        <w:ind w:left="0" w:right="54"/>
      </w:pPr>
      <w:r w:rsidRPr="00535547">
        <w:rPr>
          <w:b/>
          <w:spacing w:val="-1"/>
        </w:rPr>
        <w:t>Call</w:t>
      </w:r>
      <w:r w:rsidRPr="00535547">
        <w:rPr>
          <w:b/>
        </w:rPr>
        <w:t xml:space="preserve"> to </w:t>
      </w:r>
      <w:r w:rsidRPr="00535547">
        <w:rPr>
          <w:b/>
          <w:spacing w:val="-1"/>
        </w:rPr>
        <w:t>Meet</w:t>
      </w:r>
      <w:r>
        <w:rPr>
          <w:spacing w:val="1"/>
          <w:u w:val="single"/>
        </w:rPr>
        <w:t xml:space="preserve"> </w:t>
      </w:r>
      <w:r>
        <w:t>– A</w:t>
      </w:r>
      <w:r>
        <w:rPr>
          <w:spacing w:val="-1"/>
        </w:rPr>
        <w:t xml:space="preserve"> congregational</w:t>
      </w:r>
      <w:r>
        <w:t xml:space="preserve"> </w:t>
      </w:r>
      <w:r>
        <w:rPr>
          <w:spacing w:val="-1"/>
        </w:rPr>
        <w:t>meeting</w:t>
      </w:r>
      <w:r>
        <w:rPr>
          <w:spacing w:val="-3"/>
        </w:rP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1"/>
        </w:rPr>
        <w:t>only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called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Session</w:t>
      </w:r>
      <w:r>
        <w:rPr>
          <w:spacing w:val="2"/>
        </w:rPr>
        <w:t xml:space="preserve"> </w:t>
      </w:r>
      <w:r w:rsidR="00CA0715">
        <w:rPr>
          <w:spacing w:val="-1"/>
        </w:rPr>
        <w:t>or</w:t>
      </w:r>
      <w:r w:rsidR="00CA0715">
        <w:t xml:space="preserve"> </w:t>
      </w:r>
      <w:r>
        <w:rPr>
          <w:spacing w:val="-1"/>
        </w:rPr>
        <w:t>when</w:t>
      </w:r>
      <w:r>
        <w:t xml:space="preserve"> it is</w:t>
      </w:r>
      <w:r>
        <w:rPr>
          <w:spacing w:val="69"/>
        </w:rPr>
        <w:t xml:space="preserve"> </w:t>
      </w:r>
      <w:r>
        <w:t>properly</w:t>
      </w:r>
      <w:r>
        <w:rPr>
          <w:spacing w:val="-5"/>
        </w:rPr>
        <w:t xml:space="preserve"> </w:t>
      </w:r>
      <w:r>
        <w:rPr>
          <w:spacing w:val="-1"/>
        </w:rPr>
        <w:t>requested</w:t>
      </w:r>
      <w:r>
        <w:t xml:space="preserve"> to do</w:t>
      </w:r>
      <w:r>
        <w:rPr>
          <w:spacing w:val="2"/>
        </w:rPr>
        <w:t xml:space="preserve"> </w:t>
      </w:r>
      <w:r>
        <w:t xml:space="preserve">so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percentage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congregation.</w:t>
      </w:r>
      <w:r>
        <w:t xml:space="preserve"> </w:t>
      </w:r>
      <w:r>
        <w:rPr>
          <w:spacing w:val="-1"/>
        </w:rPr>
        <w:t>(</w:t>
      </w:r>
      <w:r w:rsidRPr="00535547">
        <w:rPr>
          <w:i/>
          <w:spacing w:val="-1"/>
        </w:rPr>
        <w:t>BCO</w:t>
      </w:r>
      <w:r>
        <w:rPr>
          <w:spacing w:val="-1"/>
        </w:rPr>
        <w:t xml:space="preserve"> </w:t>
      </w:r>
      <w:r>
        <w:t>25-2)</w:t>
      </w:r>
    </w:p>
    <w:p w:rsidR="0039337A" w:rsidRDefault="0039337A" w:rsidP="009414DB">
      <w:pPr>
        <w:pStyle w:val="BodyText"/>
        <w:kinsoku w:val="0"/>
        <w:overflowPunct w:val="0"/>
        <w:spacing w:line="276" w:lineRule="auto"/>
        <w:ind w:left="0" w:right="54"/>
        <w:rPr>
          <w:b/>
          <w:spacing w:val="-1"/>
        </w:rPr>
      </w:pPr>
    </w:p>
    <w:p w:rsidR="00FB7CEB" w:rsidRDefault="00FB7CEB" w:rsidP="009414DB">
      <w:pPr>
        <w:pStyle w:val="BodyText"/>
        <w:kinsoku w:val="0"/>
        <w:overflowPunct w:val="0"/>
        <w:spacing w:line="276" w:lineRule="auto"/>
        <w:ind w:left="0" w:right="54"/>
        <w:rPr>
          <w:spacing w:val="-1"/>
        </w:rPr>
      </w:pPr>
      <w:r w:rsidRPr="00535547">
        <w:rPr>
          <w:b/>
          <w:spacing w:val="-1"/>
        </w:rPr>
        <w:t xml:space="preserve">Notice </w:t>
      </w:r>
      <w:r w:rsidRPr="00535547">
        <w:rPr>
          <w:b/>
        </w:rPr>
        <w:t>of</w:t>
      </w:r>
      <w:r w:rsidRPr="00535547">
        <w:rPr>
          <w:b/>
          <w:spacing w:val="-1"/>
        </w:rPr>
        <w:t xml:space="preserve"> </w:t>
      </w:r>
      <w:r w:rsidRPr="00535547">
        <w:rPr>
          <w:b/>
        </w:rPr>
        <w:t>Meeting</w:t>
      </w:r>
      <w:r w:rsidRPr="00535547">
        <w:rPr>
          <w:b/>
          <w:spacing w:val="-3"/>
        </w:rPr>
        <w:t xml:space="preserve"> </w:t>
      </w:r>
      <w:r>
        <w:t>– A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notice shall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given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least</w:t>
      </w:r>
      <w:r>
        <w:t xml:space="preserve"> one</w:t>
      </w:r>
      <w:r>
        <w:rPr>
          <w:spacing w:val="-1"/>
        </w:rPr>
        <w:t xml:space="preserve"> week</w:t>
      </w:r>
      <w:r>
        <w:t xml:space="preserve"> before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meeting.</w:t>
      </w:r>
      <w:r>
        <w:t xml:space="preserve"> A</w:t>
      </w:r>
      <w:r>
        <w:rPr>
          <w:spacing w:val="63"/>
        </w:rPr>
        <w:t xml:space="preserve"> </w:t>
      </w:r>
      <w:r>
        <w:rPr>
          <w:spacing w:val="-1"/>
        </w:rPr>
        <w:t xml:space="preserve">notice </w:t>
      </w:r>
      <w:r>
        <w:t>of</w:t>
      </w:r>
      <w:r>
        <w:rPr>
          <w:spacing w:val="-1"/>
        </w:rPr>
        <w:t xml:space="preserve"> four</w:t>
      </w:r>
      <w:r>
        <w:rPr>
          <w:spacing w:val="1"/>
        </w:rPr>
        <w:t xml:space="preserve"> </w:t>
      </w:r>
      <w:r>
        <w:rPr>
          <w:spacing w:val="-1"/>
        </w:rPr>
        <w:t>weeks</w:t>
      </w:r>
      <w:r>
        <w:t xml:space="preserve"> must be</w:t>
      </w:r>
      <w:r>
        <w:rPr>
          <w:spacing w:val="-1"/>
        </w:rPr>
        <w:t xml:space="preserve"> given</w:t>
      </w:r>
      <w:r>
        <w:t xml:space="preserve"> if</w:t>
      </w:r>
      <w:r>
        <w:rPr>
          <w:spacing w:val="-1"/>
        </w:rPr>
        <w:t xml:space="preserve"> officers</w:t>
      </w:r>
      <w:r>
        <w:t xml:space="preserve"> are</w:t>
      </w:r>
      <w:r>
        <w:rPr>
          <w:spacing w:val="1"/>
        </w:rP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elected.</w:t>
      </w:r>
      <w:r>
        <w:rPr>
          <w:spacing w:val="6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notice</w:t>
      </w:r>
      <w:r>
        <w:rPr>
          <w:spacing w:val="-1"/>
        </w:rPr>
        <w:t xml:space="preserve"> </w:t>
      </w:r>
      <w:r>
        <w:t>must clearly</w:t>
      </w:r>
      <w:r>
        <w:rPr>
          <w:spacing w:val="-5"/>
        </w:rPr>
        <w:t xml:space="preserve"> </w:t>
      </w:r>
      <w:r>
        <w:rPr>
          <w:spacing w:val="-1"/>
        </w:rPr>
        <w:t xml:space="preserve">state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 xml:space="preserve">purpose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meeting.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other business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conducted</w:t>
      </w:r>
      <w:r>
        <w:rPr>
          <w:spacing w:val="2"/>
        </w:rP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t xml:space="preserve"> what is</w:t>
      </w:r>
      <w:r>
        <w:rPr>
          <w:spacing w:val="71"/>
        </w:rPr>
        <w:t xml:space="preserve"> </w:t>
      </w:r>
      <w:r>
        <w:rPr>
          <w:spacing w:val="-1"/>
        </w:rPr>
        <w:t>stated</w:t>
      </w:r>
      <w:r>
        <w:t xml:space="preserve"> in the</w:t>
      </w:r>
      <w:r>
        <w:rPr>
          <w:spacing w:val="-1"/>
        </w:rPr>
        <w:t xml:space="preserve"> notice.</w:t>
      </w:r>
      <w:r>
        <w:t xml:space="preserve"> </w:t>
      </w:r>
      <w:r>
        <w:rPr>
          <w:spacing w:val="-1"/>
        </w:rPr>
        <w:t>(</w:t>
      </w:r>
      <w:r w:rsidRPr="00535547">
        <w:rPr>
          <w:i/>
          <w:spacing w:val="-1"/>
        </w:rPr>
        <w:t>BCO</w:t>
      </w:r>
      <w:r>
        <w:rPr>
          <w:spacing w:val="-1"/>
        </w:rPr>
        <w:t xml:space="preserve"> 25-2)</w:t>
      </w:r>
    </w:p>
    <w:p w:rsidR="0039337A" w:rsidRDefault="0039337A" w:rsidP="009414DB">
      <w:pPr>
        <w:pStyle w:val="BodyText"/>
        <w:kinsoku w:val="0"/>
        <w:overflowPunct w:val="0"/>
        <w:spacing w:line="276" w:lineRule="auto"/>
        <w:ind w:left="0" w:right="54"/>
        <w:rPr>
          <w:b/>
          <w:spacing w:val="-1"/>
        </w:rPr>
      </w:pPr>
    </w:p>
    <w:p w:rsidR="00FB7CEB" w:rsidRDefault="00FB7CEB" w:rsidP="009414DB">
      <w:pPr>
        <w:pStyle w:val="BodyText"/>
        <w:kinsoku w:val="0"/>
        <w:overflowPunct w:val="0"/>
        <w:spacing w:line="276" w:lineRule="auto"/>
        <w:ind w:left="0" w:right="54"/>
        <w:rPr>
          <w:spacing w:val="-1"/>
        </w:rPr>
      </w:pPr>
      <w:r w:rsidRPr="00535547">
        <w:rPr>
          <w:b/>
          <w:spacing w:val="-1"/>
        </w:rPr>
        <w:t>Minutes</w:t>
      </w:r>
      <w:r>
        <w:rPr>
          <w:u w:val="single"/>
        </w:rPr>
        <w:t xml:space="preserve"> </w:t>
      </w:r>
      <w:r>
        <w:t xml:space="preserve">– </w:t>
      </w:r>
      <w:r>
        <w:rPr>
          <w:spacing w:val="-1"/>
        </w:rPr>
        <w:t>Minutes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meeting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recorded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clerk</w:t>
      </w:r>
      <w:r>
        <w:rPr>
          <w:spacing w:val="2"/>
        </w:rPr>
        <w:t xml:space="preserve"> </w:t>
      </w:r>
      <w:r>
        <w:rPr>
          <w:spacing w:val="-1"/>
        </w:rPr>
        <w:t>(recording</w:t>
      </w:r>
      <w:r>
        <w:rPr>
          <w:spacing w:val="-3"/>
        </w:rPr>
        <w:t xml:space="preserve"> </w:t>
      </w:r>
      <w:r>
        <w:rPr>
          <w:spacing w:val="-1"/>
        </w:rPr>
        <w:t>secretary)</w:t>
      </w:r>
      <w:r>
        <w:rPr>
          <w:spacing w:val="1"/>
        </w:rPr>
        <w:t xml:space="preserve"> </w:t>
      </w:r>
      <w:r>
        <w:rPr>
          <w:spacing w:val="-1"/>
        </w:rPr>
        <w:t>elected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89"/>
        </w:rPr>
        <w:t xml:space="preserve"> </w:t>
      </w:r>
      <w:r>
        <w:rPr>
          <w:spacing w:val="-1"/>
        </w:rPr>
        <w:t>congregation.</w:t>
      </w:r>
      <w:r>
        <w:t xml:space="preserve"> Most </w:t>
      </w:r>
      <w:r>
        <w:rPr>
          <w:spacing w:val="-1"/>
        </w:rPr>
        <w:t>congregations</w:t>
      </w:r>
      <w:r>
        <w:t xml:space="preserve"> </w:t>
      </w:r>
      <w:r>
        <w:rPr>
          <w:spacing w:val="-1"/>
        </w:rPr>
        <w:t>elect</w:t>
      </w:r>
      <w:r>
        <w:t xml:space="preserve"> </w:t>
      </w:r>
      <w:r>
        <w:rPr>
          <w:spacing w:val="-1"/>
        </w:rPr>
        <w:t>the Clerk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Session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clerk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meeting</w:t>
      </w:r>
      <w:r>
        <w:rPr>
          <w:spacing w:val="-3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is</w:t>
      </w:r>
      <w:r>
        <w:rPr>
          <w:spacing w:val="89"/>
        </w:rPr>
        <w:t xml:space="preserve"> </w:t>
      </w:r>
      <w:r>
        <w:rPr>
          <w:spacing w:val="-1"/>
        </w:rPr>
        <w:t>familiar with</w:t>
      </w:r>
      <w:r>
        <w:t xml:space="preserve"> the</w:t>
      </w:r>
      <w:r>
        <w:rPr>
          <w:spacing w:val="-1"/>
        </w:rPr>
        <w:t xml:space="preserve"> </w:t>
      </w:r>
      <w:r w:rsidRPr="00535547">
        <w:rPr>
          <w:i/>
          <w:spacing w:val="-1"/>
        </w:rPr>
        <w:t>BCO</w:t>
      </w:r>
      <w:r>
        <w:rPr>
          <w:spacing w:val="-1"/>
        </w:rPr>
        <w:t>.</w:t>
      </w:r>
    </w:p>
    <w:p w:rsidR="00587041" w:rsidRDefault="00587041" w:rsidP="00F11BC5">
      <w:pPr>
        <w:pStyle w:val="Heading2"/>
        <w:kinsoku w:val="0"/>
        <w:overflowPunct w:val="0"/>
        <w:spacing w:line="276" w:lineRule="auto"/>
        <w:ind w:left="720"/>
        <w:rPr>
          <w:b w:val="0"/>
          <w:u w:val="single"/>
        </w:rPr>
      </w:pPr>
    </w:p>
    <w:p w:rsidR="00FB7CEB" w:rsidRDefault="00FB7CEB" w:rsidP="00F11BC5">
      <w:pPr>
        <w:pStyle w:val="Heading2"/>
        <w:kinsoku w:val="0"/>
        <w:overflowPunct w:val="0"/>
        <w:spacing w:line="276" w:lineRule="auto"/>
        <w:ind w:left="720"/>
        <w:rPr>
          <w:b w:val="0"/>
          <w:bCs w:val="0"/>
        </w:rPr>
      </w:pPr>
      <w:r w:rsidRPr="008F628B">
        <w:rPr>
          <w:b w:val="0"/>
          <w:u w:val="single"/>
        </w:rPr>
        <w:t>The</w:t>
      </w:r>
      <w:r w:rsidRPr="008F628B">
        <w:rPr>
          <w:b w:val="0"/>
          <w:spacing w:val="-1"/>
          <w:u w:val="single"/>
        </w:rPr>
        <w:t xml:space="preserve"> minutes</w:t>
      </w:r>
      <w:r w:rsidRPr="008F628B">
        <w:rPr>
          <w:b w:val="0"/>
          <w:spacing w:val="2"/>
          <w:u w:val="single"/>
        </w:rPr>
        <w:t xml:space="preserve"> </w:t>
      </w:r>
      <w:r w:rsidRPr="008F628B">
        <w:rPr>
          <w:b w:val="0"/>
          <w:spacing w:val="-1"/>
          <w:u w:val="single"/>
        </w:rPr>
        <w:t>must include the following</w:t>
      </w:r>
      <w:r>
        <w:rPr>
          <w:spacing w:val="-1"/>
        </w:rPr>
        <w:t>: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720"/>
        <w:rPr>
          <w:b/>
          <w:bCs/>
          <w:sz w:val="20"/>
          <w:szCs w:val="20"/>
        </w:rPr>
      </w:pPr>
    </w:p>
    <w:p w:rsidR="00FB7CEB" w:rsidRDefault="00FB7CEB" w:rsidP="00F11BC5">
      <w:pPr>
        <w:pStyle w:val="BodyText"/>
        <w:numPr>
          <w:ilvl w:val="0"/>
          <w:numId w:val="10"/>
        </w:numPr>
        <w:tabs>
          <w:tab w:val="left" w:pos="1800"/>
        </w:tabs>
        <w:kinsoku w:val="0"/>
        <w:overflowPunct w:val="0"/>
        <w:spacing w:line="276" w:lineRule="auto"/>
        <w:ind w:left="1800"/>
        <w:rPr>
          <w:spacing w:val="-1"/>
        </w:rPr>
      </w:pPr>
      <w:r>
        <w:rPr>
          <w:spacing w:val="-1"/>
        </w:rPr>
        <w:t>Date,</w:t>
      </w:r>
      <w:r>
        <w:t xml:space="preserve"> </w:t>
      </w:r>
      <w:r>
        <w:rPr>
          <w:spacing w:val="-1"/>
        </w:rPr>
        <w:t>time,</w:t>
      </w:r>
      <w: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1"/>
        </w:rPr>
        <w:t xml:space="preserve"> </w:t>
      </w:r>
      <w:r>
        <w:t>purpose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meeting.</w:t>
      </w:r>
    </w:p>
    <w:p w:rsidR="00FB7CEB" w:rsidRDefault="00FB7CEB" w:rsidP="00F11BC5">
      <w:pPr>
        <w:pStyle w:val="BodyText"/>
        <w:numPr>
          <w:ilvl w:val="0"/>
          <w:numId w:val="10"/>
        </w:numPr>
        <w:tabs>
          <w:tab w:val="left" w:pos="1800"/>
        </w:tabs>
        <w:kinsoku w:val="0"/>
        <w:overflowPunct w:val="0"/>
        <w:spacing w:line="276" w:lineRule="auto"/>
        <w:ind w:left="1800"/>
        <w:rPr>
          <w:spacing w:val="-1"/>
        </w:rPr>
      </w:pPr>
      <w:r>
        <w:rPr>
          <w:spacing w:val="-1"/>
        </w:rPr>
        <w:t>Opening</w:t>
      </w:r>
      <w:r>
        <w:t xml:space="preserve"> </w:t>
      </w:r>
      <w:r>
        <w:rPr>
          <w:spacing w:val="-1"/>
        </w:rPr>
        <w:t>and</w:t>
      </w:r>
      <w:r>
        <w:t xml:space="preserve"> closing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prayer.</w:t>
      </w:r>
    </w:p>
    <w:p w:rsidR="00FB7CEB" w:rsidRDefault="00FB7CEB" w:rsidP="00F11BC5">
      <w:pPr>
        <w:pStyle w:val="BodyText"/>
        <w:numPr>
          <w:ilvl w:val="0"/>
          <w:numId w:val="10"/>
        </w:numPr>
        <w:tabs>
          <w:tab w:val="left" w:pos="1800"/>
        </w:tabs>
        <w:kinsoku w:val="0"/>
        <w:overflowPunct w:val="0"/>
        <w:spacing w:line="276" w:lineRule="auto"/>
        <w:ind w:left="1800"/>
        <w:rPr>
          <w:spacing w:val="-1"/>
        </w:rPr>
      </w:pPr>
      <w:r>
        <w:rPr>
          <w:spacing w:val="-1"/>
        </w:rPr>
        <w:t>The election</w:t>
      </w:r>
      <w:r>
        <w:t xml:space="preserve"> 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clerk</w:t>
      </w:r>
      <w:r>
        <w:t xml:space="preserve"> and, in the</w:t>
      </w:r>
      <w:r>
        <w:rPr>
          <w:spacing w:val="-1"/>
        </w:rPr>
        <w:t xml:space="preserve"> absence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Pastor, a</w:t>
      </w:r>
      <w:r>
        <w:rPr>
          <w:spacing w:val="-1"/>
        </w:rPr>
        <w:t xml:space="preserve"> Moderator.</w:t>
      </w:r>
    </w:p>
    <w:p w:rsidR="00FB7CEB" w:rsidRDefault="00FB7CEB" w:rsidP="00F11BC5">
      <w:pPr>
        <w:pStyle w:val="BodyText"/>
        <w:numPr>
          <w:ilvl w:val="0"/>
          <w:numId w:val="10"/>
        </w:numPr>
        <w:tabs>
          <w:tab w:val="left" w:pos="1800"/>
        </w:tabs>
        <w:kinsoku w:val="0"/>
        <w:overflowPunct w:val="0"/>
        <w:spacing w:line="276" w:lineRule="auto"/>
        <w:ind w:left="1800"/>
        <w:rPr>
          <w:spacing w:val="-1"/>
        </w:rPr>
      </w:pPr>
      <w:r>
        <w:t>A</w:t>
      </w:r>
      <w:r>
        <w:rPr>
          <w:spacing w:val="-1"/>
        </w:rPr>
        <w:t xml:space="preserve"> declaration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Moderator </w:t>
      </w:r>
      <w:r>
        <w:t>or</w:t>
      </w:r>
      <w:r>
        <w:rPr>
          <w:spacing w:val="-1"/>
        </w:rPr>
        <w:t xml:space="preserve"> </w:t>
      </w:r>
      <w:r>
        <w:t>Clerk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presence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quorum.</w:t>
      </w:r>
    </w:p>
    <w:p w:rsidR="00FB7CEB" w:rsidRDefault="00FB7CEB" w:rsidP="00F11BC5">
      <w:pPr>
        <w:pStyle w:val="BodyText"/>
        <w:numPr>
          <w:ilvl w:val="0"/>
          <w:numId w:val="10"/>
        </w:numPr>
        <w:tabs>
          <w:tab w:val="left" w:pos="1800"/>
        </w:tabs>
        <w:kinsoku w:val="0"/>
        <w:overflowPunct w:val="0"/>
        <w:spacing w:line="276" w:lineRule="auto"/>
        <w:ind w:left="1800"/>
        <w:rPr>
          <w:spacing w:val="-1"/>
        </w:rPr>
      </w:pPr>
      <w:r>
        <w:t>A</w:t>
      </w:r>
      <w:r>
        <w:rPr>
          <w:spacing w:val="-1"/>
        </w:rPr>
        <w:t xml:space="preserve"> record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actions taken during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meeting.</w:t>
      </w:r>
    </w:p>
    <w:p w:rsidR="00FB7CEB" w:rsidRDefault="00FB7CEB" w:rsidP="00F11BC5">
      <w:pPr>
        <w:pStyle w:val="BodyText"/>
        <w:numPr>
          <w:ilvl w:val="0"/>
          <w:numId w:val="10"/>
        </w:numPr>
        <w:tabs>
          <w:tab w:val="left" w:pos="1800"/>
        </w:tabs>
        <w:kinsoku w:val="0"/>
        <w:overflowPunct w:val="0"/>
        <w:spacing w:line="276" w:lineRule="auto"/>
        <w:ind w:left="1800" w:right="152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elders</w:t>
      </w:r>
      <w: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deacons</w:t>
      </w:r>
      <w:r>
        <w:t xml:space="preserve"> are</w:t>
      </w:r>
      <w:r>
        <w:rPr>
          <w:spacing w:val="-1"/>
        </w:rPr>
        <w:t xml:space="preserve"> elected,</w:t>
      </w:r>
      <w:r>
        <w:t xml:space="preserve"> </w:t>
      </w:r>
      <w:r>
        <w:rPr>
          <w:spacing w:val="-1"/>
        </w:rPr>
        <w:t xml:space="preserve">private </w:t>
      </w:r>
      <w:r>
        <w:t>ballot or</w:t>
      </w:r>
      <w:r>
        <w:rPr>
          <w:spacing w:val="-1"/>
        </w:rPr>
        <w:t xml:space="preserve"> voice </w:t>
      </w:r>
      <w:r>
        <w:t>vote</w:t>
      </w:r>
      <w:r>
        <w:rPr>
          <w:spacing w:val="-1"/>
        </w:rP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 xml:space="preserve">taken. 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either case,</w:t>
      </w:r>
      <w:r>
        <w:rPr>
          <w:spacing w:val="6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majority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those</w:t>
      </w:r>
      <w:r>
        <w:rPr>
          <w:spacing w:val="-1"/>
        </w:rPr>
        <w:t xml:space="preserve"> </w:t>
      </w:r>
      <w:r>
        <w:t xml:space="preserve">present </w:t>
      </w:r>
      <w:r>
        <w:rPr>
          <w:spacing w:val="-1"/>
        </w:rPr>
        <w:t>shall</w:t>
      </w:r>
      <w:r>
        <w:t xml:space="preserve"> be</w:t>
      </w:r>
      <w:r>
        <w:rPr>
          <w:spacing w:val="-1"/>
        </w:rPr>
        <w:t xml:space="preserve"> required</w:t>
      </w:r>
      <w:r>
        <w:t xml:space="preserve"> to elect. </w:t>
      </w:r>
      <w:r>
        <w:rPr>
          <w:spacing w:val="-1"/>
        </w:rPr>
        <w:t>(</w:t>
      </w:r>
      <w:r w:rsidRPr="00535547">
        <w:rPr>
          <w:i/>
          <w:spacing w:val="-1"/>
        </w:rPr>
        <w:t>BCO</w:t>
      </w:r>
      <w:r>
        <w:rPr>
          <w:spacing w:val="-1"/>
        </w:rPr>
        <w:t xml:space="preserve"> </w:t>
      </w:r>
      <w:r>
        <w:t>24-4)</w:t>
      </w:r>
    </w:p>
    <w:p w:rsidR="00FB7CEB" w:rsidRDefault="00FB7CEB" w:rsidP="00F11BC5">
      <w:pPr>
        <w:pStyle w:val="BodyText"/>
        <w:numPr>
          <w:ilvl w:val="0"/>
          <w:numId w:val="10"/>
        </w:numPr>
        <w:tabs>
          <w:tab w:val="left" w:pos="1800"/>
        </w:tabs>
        <w:kinsoku w:val="0"/>
        <w:overflowPunct w:val="0"/>
        <w:spacing w:line="276" w:lineRule="auto"/>
        <w:ind w:left="1800" w:right="361"/>
        <w:rPr>
          <w:spacing w:val="-1"/>
        </w:rPr>
      </w:pPr>
      <w:r>
        <w:t>When the</w:t>
      </w:r>
      <w:r>
        <w:rPr>
          <w:spacing w:val="-1"/>
        </w:rPr>
        <w:t xml:space="preserve"> meeting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1"/>
        </w:rPr>
        <w:t>called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election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Pastor</w:t>
      </w:r>
      <w:r>
        <w:rPr>
          <w:spacing w:val="-1"/>
        </w:rPr>
        <w:t xml:space="preserve"> then</w:t>
      </w:r>
      <w:r>
        <w:t xml:space="preserve"> a</w:t>
      </w:r>
      <w:r>
        <w:rPr>
          <w:spacing w:val="-1"/>
        </w:rPr>
        <w:t xml:space="preserve"> </w:t>
      </w:r>
      <w:r>
        <w:t>private</w:t>
      </w:r>
      <w:r>
        <w:rPr>
          <w:spacing w:val="-1"/>
        </w:rPr>
        <w:t xml:space="preserve"> ballot</w:t>
      </w:r>
      <w:r>
        <w:t xml:space="preserve"> is </w:t>
      </w:r>
      <w:r>
        <w:rPr>
          <w:spacing w:val="-1"/>
        </w:rPr>
        <w:t>preferred</w:t>
      </w:r>
      <w:r>
        <w:rPr>
          <w:spacing w:val="60"/>
        </w:rPr>
        <w:t xml:space="preserve"> </w:t>
      </w:r>
      <w:r>
        <w:t xml:space="preserve">but not </w:t>
      </w:r>
      <w:r>
        <w:rPr>
          <w:spacing w:val="-1"/>
        </w:rPr>
        <w:t>required.</w:t>
      </w:r>
      <w:r>
        <w:t xml:space="preserve"> 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enables</w:t>
      </w:r>
      <w:r>
        <w:t xml:space="preserve"> </w:t>
      </w:r>
      <w:r>
        <w:rPr>
          <w:spacing w:val="-1"/>
        </w:rPr>
        <w:t xml:space="preserve">everyone </w:t>
      </w:r>
      <w:r>
        <w:t>to vote</w:t>
      </w:r>
      <w:r>
        <w:rPr>
          <w:spacing w:val="-1"/>
        </w:rPr>
        <w:t xml:space="preserve"> </w:t>
      </w:r>
      <w:r>
        <w:t xml:space="preserve">his </w:t>
      </w:r>
      <w:r>
        <w:rPr>
          <w:spacing w:val="-1"/>
        </w:rPr>
        <w:t>own</w:t>
      </w:r>
      <w:r>
        <w:t xml:space="preserve"> </w:t>
      </w:r>
      <w:r>
        <w:rPr>
          <w:spacing w:val="-1"/>
        </w:rPr>
        <w:t>conscience</w:t>
      </w:r>
    </w:p>
    <w:p w:rsidR="00FB7CEB" w:rsidRDefault="00FB7CEB" w:rsidP="00F11BC5">
      <w:pPr>
        <w:pStyle w:val="BodyText"/>
        <w:numPr>
          <w:ilvl w:val="0"/>
          <w:numId w:val="10"/>
        </w:numPr>
        <w:tabs>
          <w:tab w:val="left" w:pos="1800"/>
        </w:tabs>
        <w:kinsoku w:val="0"/>
        <w:overflowPunct w:val="0"/>
        <w:spacing w:line="276" w:lineRule="auto"/>
        <w:ind w:left="1800"/>
        <w:rPr>
          <w:spacing w:val="-1"/>
        </w:rPr>
      </w:pPr>
      <w:r>
        <w:rPr>
          <w:spacing w:val="-1"/>
        </w:rPr>
        <w:t>Action</w:t>
      </w:r>
      <w:r>
        <w:t xml:space="preserve"> </w:t>
      </w:r>
      <w:r>
        <w:rPr>
          <w:spacing w:val="-1"/>
        </w:rPr>
        <w:t>taken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congregation</w:t>
      </w:r>
      <w:r>
        <w:t xml:space="preserve"> to approve</w:t>
      </w:r>
      <w:r>
        <w:rPr>
          <w:spacing w:val="-1"/>
        </w:rPr>
        <w:t xml:space="preserve"> each</w:t>
      </w:r>
      <w:r>
        <w:rPr>
          <w:spacing w:val="2"/>
        </w:rPr>
        <w:t xml:space="preserve"> </w:t>
      </w:r>
      <w:r>
        <w:rPr>
          <w:spacing w:val="-1"/>
        </w:rPr>
        <w:t>pastor’s</w:t>
      </w:r>
      <w:r>
        <w:t xml:space="preserve"> </w:t>
      </w:r>
      <w:r>
        <w:rPr>
          <w:spacing w:val="-1"/>
        </w:rPr>
        <w:t>terms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call.</w:t>
      </w:r>
    </w:p>
    <w:p w:rsidR="00FB7CEB" w:rsidRDefault="00FB7CEB" w:rsidP="00F11BC5">
      <w:pPr>
        <w:pStyle w:val="BodyText"/>
        <w:numPr>
          <w:ilvl w:val="0"/>
          <w:numId w:val="10"/>
        </w:numPr>
        <w:tabs>
          <w:tab w:val="left" w:pos="1800"/>
        </w:tabs>
        <w:kinsoku w:val="0"/>
        <w:overflowPunct w:val="0"/>
        <w:spacing w:line="276" w:lineRule="auto"/>
        <w:ind w:left="1800" w:right="228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congregation</w:t>
      </w:r>
      <w:r>
        <w:t xml:space="preserve"> </w:t>
      </w:r>
      <w:r>
        <w:rPr>
          <w:spacing w:val="-1"/>
        </w:rPr>
        <w:t>does</w:t>
      </w:r>
      <w:r>
        <w:rPr>
          <w:spacing w:val="2"/>
        </w:rPr>
        <w:t xml:space="preserve"> </w:t>
      </w:r>
      <w:r>
        <w:t xml:space="preserve">not </w:t>
      </w:r>
      <w:r>
        <w:rPr>
          <w:spacing w:val="-1"/>
        </w:rPr>
        <w:t xml:space="preserve">approve </w:t>
      </w:r>
      <w:r>
        <w:t>the</w:t>
      </w:r>
      <w:r>
        <w:rPr>
          <w:spacing w:val="-1"/>
        </w:rPr>
        <w:t xml:space="preserve"> minutes</w:t>
      </w:r>
      <w:r>
        <w:rPr>
          <w:spacing w:val="2"/>
        </w:rP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rPr>
          <w:spacing w:val="-1"/>
        </w:rPr>
        <w:t>adjournment,</w:t>
      </w:r>
      <w:r>
        <w:t xml:space="preserve"> </w:t>
      </w:r>
      <w:r>
        <w:rPr>
          <w:spacing w:val="-1"/>
        </w:rPr>
        <w:t>then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indication</w:t>
      </w:r>
      <w:r>
        <w:rPr>
          <w:spacing w:val="9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Session’s</w:t>
      </w:r>
      <w:r>
        <w:t xml:space="preserve"> </w:t>
      </w:r>
      <w:r>
        <w:rPr>
          <w:spacing w:val="-1"/>
        </w:rPr>
        <w:t>appointment</w:t>
      </w:r>
      <w:r>
        <w:t xml:space="preserve"> to </w:t>
      </w:r>
      <w:r>
        <w:rPr>
          <w:spacing w:val="-1"/>
        </w:rPr>
        <w:t xml:space="preserve">approve </w:t>
      </w:r>
      <w:r>
        <w:t>the</w:t>
      </w:r>
      <w:r>
        <w:rPr>
          <w:spacing w:val="-1"/>
        </w:rPr>
        <w:t xml:space="preserve"> </w:t>
      </w:r>
      <w:r>
        <w:t>minutes.</w:t>
      </w:r>
    </w:p>
    <w:p w:rsidR="00690B95" w:rsidRDefault="00690B95" w:rsidP="00F11BC5">
      <w:pPr>
        <w:pStyle w:val="Heading2"/>
        <w:kinsoku w:val="0"/>
        <w:overflowPunct w:val="0"/>
        <w:spacing w:line="276" w:lineRule="auto"/>
        <w:ind w:left="720" w:hanging="720"/>
        <w:rPr>
          <w:spacing w:val="-1"/>
        </w:rPr>
      </w:pPr>
    </w:p>
    <w:p w:rsidR="00FB7CEB" w:rsidRDefault="00FB7CEB" w:rsidP="00F11BC5">
      <w:pPr>
        <w:pStyle w:val="Heading2"/>
        <w:kinsoku w:val="0"/>
        <w:overflowPunct w:val="0"/>
        <w:spacing w:line="276" w:lineRule="auto"/>
        <w:ind w:left="720" w:hanging="720"/>
        <w:rPr>
          <w:b w:val="0"/>
          <w:bCs w:val="0"/>
        </w:rPr>
      </w:pPr>
      <w:r>
        <w:rPr>
          <w:spacing w:val="-1"/>
        </w:rPr>
        <w:t>Voting</w:t>
      </w:r>
      <w:r>
        <w:t xml:space="preserve"> In </w:t>
      </w:r>
      <w:r>
        <w:rPr>
          <w:spacing w:val="-1"/>
        </w:rPr>
        <w:t>Congregational</w:t>
      </w:r>
      <w:r>
        <w:t xml:space="preserve"> </w:t>
      </w:r>
      <w:r>
        <w:rPr>
          <w:spacing w:val="-1"/>
        </w:rPr>
        <w:t>Meetings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720" w:hanging="720"/>
        <w:rPr>
          <w:b/>
          <w:bCs/>
          <w:sz w:val="20"/>
          <w:szCs w:val="20"/>
        </w:rPr>
      </w:pPr>
    </w:p>
    <w:p w:rsidR="00FB7CEB" w:rsidRDefault="00FB7CEB" w:rsidP="009414DB">
      <w:pPr>
        <w:pStyle w:val="BodyText"/>
        <w:numPr>
          <w:ilvl w:val="0"/>
          <w:numId w:val="9"/>
        </w:numPr>
        <w:tabs>
          <w:tab w:val="left" w:pos="1080"/>
        </w:tabs>
        <w:kinsoku w:val="0"/>
        <w:overflowPunct w:val="0"/>
        <w:spacing w:line="276" w:lineRule="auto"/>
        <w:ind w:left="1080" w:right="54"/>
      </w:pPr>
      <w:r>
        <w:rPr>
          <w:spacing w:val="-1"/>
        </w:rPr>
        <w:t>All</w:t>
      </w:r>
      <w:r>
        <w:t xml:space="preserve"> </w:t>
      </w:r>
      <w:r>
        <w:rPr>
          <w:spacing w:val="-1"/>
        </w:rPr>
        <w:t>communicant</w:t>
      </w:r>
      <w:r>
        <w:t xml:space="preserve"> </w:t>
      </w:r>
      <w:r>
        <w:rPr>
          <w:spacing w:val="-1"/>
        </w:rPr>
        <w:t>members</w:t>
      </w:r>
      <w:r>
        <w:t xml:space="preserve"> in </w:t>
      </w:r>
      <w:r>
        <w:rPr>
          <w:spacing w:val="-1"/>
        </w:rPr>
        <w:t>good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 xml:space="preserve">regular </w:t>
      </w:r>
      <w:r>
        <w:t>standing</w:t>
      </w:r>
      <w:r>
        <w:rPr>
          <w:spacing w:val="-3"/>
        </w:rPr>
        <w:t xml:space="preserve"> </w:t>
      </w:r>
      <w:r>
        <w:rPr>
          <w:spacing w:val="-1"/>
        </w:rPr>
        <w:t>(regardless</w:t>
      </w:r>
      <w:r>
        <w:t xml:space="preserve"> of</w:t>
      </w:r>
      <w:r>
        <w:rPr>
          <w:spacing w:val="-1"/>
        </w:rPr>
        <w:t xml:space="preserve"> </w:t>
      </w:r>
      <w:r>
        <w:t>age)</w:t>
      </w:r>
      <w:r>
        <w:rPr>
          <w:spacing w:val="1"/>
        </w:rPr>
        <w:t xml:space="preserve"> </w:t>
      </w:r>
      <w:r>
        <w:rPr>
          <w:spacing w:val="-1"/>
        </w:rPr>
        <w:t>are eligible</w:t>
      </w:r>
      <w:r>
        <w:rPr>
          <w:spacing w:val="77"/>
        </w:rPr>
        <w:t xml:space="preserve"> </w:t>
      </w:r>
      <w:r>
        <w:t>to vote</w:t>
      </w:r>
      <w:r>
        <w:rPr>
          <w:spacing w:val="-1"/>
        </w:rPr>
        <w:t xml:space="preserve"> </w:t>
      </w:r>
      <w:r>
        <w:t>in a</w:t>
      </w:r>
      <w:r>
        <w:rPr>
          <w:spacing w:val="-1"/>
        </w:rPr>
        <w:t xml:space="preserve"> congregational</w:t>
      </w:r>
      <w:r>
        <w:t xml:space="preserve"> </w:t>
      </w:r>
      <w:r>
        <w:rPr>
          <w:spacing w:val="-1"/>
        </w:rPr>
        <w:t>meeting.</w:t>
      </w:r>
      <w:r>
        <w:t xml:space="preserve">  Proxy</w:t>
      </w:r>
      <w:r>
        <w:rPr>
          <w:spacing w:val="-5"/>
        </w:rP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absentee </w:t>
      </w:r>
      <w:r>
        <w:t>voting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1"/>
        </w:rPr>
        <w:t xml:space="preserve">never </w:t>
      </w:r>
      <w:r>
        <w:t>permitted.</w:t>
      </w:r>
    </w:p>
    <w:p w:rsidR="00FB7CEB" w:rsidRDefault="00FB7CEB" w:rsidP="009414DB">
      <w:pPr>
        <w:pStyle w:val="BodyText"/>
        <w:numPr>
          <w:ilvl w:val="0"/>
          <w:numId w:val="9"/>
        </w:numPr>
        <w:tabs>
          <w:tab w:val="left" w:pos="1080"/>
          <w:tab w:val="left" w:pos="8190"/>
        </w:tabs>
        <w:kinsoku w:val="0"/>
        <w:overflowPunct w:val="0"/>
        <w:spacing w:line="276" w:lineRule="auto"/>
        <w:ind w:left="1080" w:right="54"/>
        <w:rPr>
          <w:spacing w:val="-1"/>
        </w:rPr>
      </w:pPr>
      <w:r>
        <w:rPr>
          <w:spacing w:val="-2"/>
        </w:rPr>
        <w:t>It</w:t>
      </w:r>
      <w:r>
        <w:t xml:space="preserve"> is </w:t>
      </w:r>
      <w:r>
        <w:rPr>
          <w:spacing w:val="-1"/>
        </w:rPr>
        <w:t>important</w:t>
      </w:r>
      <w:r>
        <w:t xml:space="preserve"> to </w:t>
      </w:r>
      <w:r>
        <w:rPr>
          <w:spacing w:val="-1"/>
        </w:rPr>
        <w:t>remember that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church</w:t>
      </w:r>
      <w:r>
        <w:t xml:space="preserve"> </w:t>
      </w:r>
      <w:r>
        <w:rPr>
          <w:spacing w:val="-1"/>
        </w:rPr>
        <w:t>bylaws</w:t>
      </w:r>
      <w:r>
        <w:t xml:space="preserve"> may</w:t>
      </w:r>
      <w:r>
        <w:rPr>
          <w:spacing w:val="-5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rPr>
          <w:spacing w:val="-1"/>
        </w:rPr>
        <w:t>contradict</w:t>
      </w:r>
      <w:r>
        <w:t xml:space="preserve"> The</w:t>
      </w:r>
      <w:r>
        <w:rPr>
          <w:spacing w:val="-1"/>
        </w:rPr>
        <w:t xml:space="preserve"> </w:t>
      </w:r>
      <w:r>
        <w:rPr>
          <w:i/>
          <w:iCs/>
          <w:spacing w:val="-1"/>
        </w:rPr>
        <w:t xml:space="preserve">Book </w:t>
      </w:r>
      <w:r>
        <w:rPr>
          <w:i/>
          <w:iCs/>
        </w:rPr>
        <w:t>of</w:t>
      </w:r>
      <w:r>
        <w:rPr>
          <w:i/>
          <w:iCs/>
          <w:spacing w:val="81"/>
        </w:rPr>
        <w:t xml:space="preserve"> </w:t>
      </w:r>
      <w:r>
        <w:rPr>
          <w:i/>
          <w:iCs/>
          <w:spacing w:val="-1"/>
        </w:rPr>
        <w:t>Church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Order</w:t>
      </w:r>
      <w:r>
        <w:rPr>
          <w:spacing w:val="-1"/>
        </w:rPr>
        <w:t>.</w:t>
      </w:r>
      <w:r>
        <w:t xml:space="preserve"> 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example,</w:t>
      </w:r>
      <w:r>
        <w:t xml:space="preserve"> a</w:t>
      </w:r>
      <w:r>
        <w:rPr>
          <w:spacing w:val="-1"/>
        </w:rPr>
        <w:t xml:space="preserve"> local</w:t>
      </w:r>
      <w:r>
        <w:t xml:space="preserve"> </w:t>
      </w:r>
      <w:r>
        <w:rPr>
          <w:spacing w:val="-1"/>
        </w:rPr>
        <w:t>church</w:t>
      </w:r>
      <w:r>
        <w:t xml:space="preserve"> could not </w:t>
      </w:r>
      <w:r>
        <w:rPr>
          <w:spacing w:val="-1"/>
        </w:rPr>
        <w:t xml:space="preserve">have </w:t>
      </w:r>
      <w:r>
        <w:t>a</w:t>
      </w:r>
      <w:r>
        <w:rPr>
          <w:spacing w:val="-1"/>
        </w:rPr>
        <w:t xml:space="preserve"> bylaw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allow absentee</w:t>
      </w:r>
      <w:r>
        <w:rPr>
          <w:spacing w:val="83"/>
        </w:rPr>
        <w:t xml:space="preserve"> </w:t>
      </w:r>
      <w:r>
        <w:rPr>
          <w:spacing w:val="-1"/>
        </w:rPr>
        <w:t>balloting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that</w:t>
      </w:r>
      <w:r>
        <w:t xml:space="preserve"> would </w:t>
      </w:r>
      <w:r>
        <w:rPr>
          <w:spacing w:val="-1"/>
        </w:rPr>
        <w:t>prevent</w:t>
      </w:r>
      <w:r>
        <w:t xml:space="preserve"> </w:t>
      </w:r>
      <w:r>
        <w:rPr>
          <w:spacing w:val="-1"/>
        </w:rPr>
        <w:t>communicant</w:t>
      </w:r>
      <w:r>
        <w:rPr>
          <w:spacing w:val="2"/>
        </w:rPr>
        <w:t xml:space="preserve"> </w:t>
      </w:r>
      <w:r>
        <w:rPr>
          <w:spacing w:val="-1"/>
        </w:rPr>
        <w:t>members</w:t>
      </w:r>
      <w:r>
        <w:t xml:space="preserve"> </w:t>
      </w:r>
      <w:r>
        <w:rPr>
          <w:spacing w:val="-1"/>
        </w:rPr>
        <w:t>under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certain</w:t>
      </w:r>
      <w:r>
        <w:rPr>
          <w:spacing w:val="2"/>
        </w:rPr>
        <w:t xml:space="preserve"> </w:t>
      </w:r>
      <w:r>
        <w:rPr>
          <w:spacing w:val="-1"/>
        </w:rPr>
        <w:t>age from</w:t>
      </w:r>
      <w:r>
        <w:rPr>
          <w:spacing w:val="83"/>
        </w:rPr>
        <w:t xml:space="preserve"> </w:t>
      </w:r>
      <w:r>
        <w:rPr>
          <w:spacing w:val="-1"/>
        </w:rPr>
        <w:t>voting.</w:t>
      </w:r>
    </w:p>
    <w:p w:rsidR="00FB7CEB" w:rsidRDefault="00F359AD" w:rsidP="00535547">
      <w:pPr>
        <w:pStyle w:val="Heading2"/>
        <w:kinsoku w:val="0"/>
        <w:overflowPunct w:val="0"/>
        <w:spacing w:line="276" w:lineRule="auto"/>
        <w:jc w:val="center"/>
        <w:rPr>
          <w:b w:val="0"/>
          <w:bCs w:val="0"/>
        </w:rPr>
      </w:pPr>
      <w:r>
        <w:rPr>
          <w:spacing w:val="-1"/>
        </w:rPr>
        <w:br w:type="page"/>
      </w:r>
      <w:r>
        <w:rPr>
          <w:spacing w:val="-1"/>
        </w:rPr>
        <w:lastRenderedPageBreak/>
        <w:t>ELECTION OF RULING ELDERS AND DEACONS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 w:right="187"/>
        <w:rPr>
          <w:spacing w:val="-1"/>
        </w:rPr>
      </w:pPr>
      <w:r w:rsidRPr="00535547">
        <w:rPr>
          <w:i/>
          <w:spacing w:val="-1"/>
        </w:rPr>
        <w:t>BCO</w:t>
      </w:r>
      <w:r>
        <w:rPr>
          <w:spacing w:val="-1"/>
        </w:rPr>
        <w:t xml:space="preserve"> </w:t>
      </w:r>
      <w:r>
        <w:t xml:space="preserve">24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direction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nomination,</w:t>
      </w:r>
      <w:r>
        <w:t xml:space="preserve"> </w:t>
      </w:r>
      <w:r>
        <w:rPr>
          <w:spacing w:val="-1"/>
        </w:rPr>
        <w:t>training,</w:t>
      </w:r>
      <w:r>
        <w:t xml:space="preserve"> </w:t>
      </w:r>
      <w:r>
        <w:rPr>
          <w:spacing w:val="-1"/>
        </w:rPr>
        <w:t>examination,</w:t>
      </w:r>
      <w:r>
        <w:t xml:space="preserve"> </w:t>
      </w:r>
      <w:r>
        <w:rPr>
          <w:spacing w:val="-1"/>
        </w:rPr>
        <w:t>election,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ordination</w:t>
      </w:r>
      <w:r>
        <w:t xml:space="preserve"> of</w:t>
      </w:r>
      <w:r>
        <w:rPr>
          <w:spacing w:val="121"/>
        </w:rPr>
        <w:t xml:space="preserve"> </w:t>
      </w:r>
      <w:r>
        <w:rPr>
          <w:spacing w:val="-1"/>
        </w:rPr>
        <w:t>church</w:t>
      </w:r>
      <w:r>
        <w:t xml:space="preserve"> </w:t>
      </w:r>
      <w:r>
        <w:rPr>
          <w:spacing w:val="-1"/>
        </w:rPr>
        <w:t>officers.</w:t>
      </w:r>
      <w:r>
        <w:t xml:space="preserve"> </w:t>
      </w:r>
      <w:r>
        <w:rPr>
          <w:spacing w:val="-1"/>
        </w:rPr>
        <w:t>Each</w:t>
      </w:r>
      <w:r>
        <w:t xml:space="preserve"> step in the</w:t>
      </w:r>
      <w:r>
        <w:rPr>
          <w:spacing w:val="-1"/>
        </w:rPr>
        <w:t xml:space="preserve"> process</w:t>
      </w:r>
      <w:r>
        <w:t xml:space="preserve"> should </w:t>
      </w:r>
      <w:r>
        <w:rPr>
          <w:spacing w:val="1"/>
        </w:rPr>
        <w:t>be</w:t>
      </w:r>
      <w:r>
        <w:rPr>
          <w:spacing w:val="-1"/>
        </w:rPr>
        <w:t xml:space="preserve"> </w:t>
      </w:r>
      <w:r>
        <w:t>carefully</w:t>
      </w:r>
      <w:r>
        <w:rPr>
          <w:spacing w:val="-5"/>
        </w:rPr>
        <w:t xml:space="preserve"> </w:t>
      </w:r>
      <w:r>
        <w:rPr>
          <w:spacing w:val="-1"/>
        </w:rPr>
        <w:t>recorded</w:t>
      </w:r>
      <w:r>
        <w:t xml:space="preserve"> in the</w:t>
      </w:r>
      <w:r>
        <w:rPr>
          <w:spacing w:val="-1"/>
        </w:rPr>
        <w:t xml:space="preserve"> minutes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65"/>
        </w:rPr>
        <w:t xml:space="preserve"> </w:t>
      </w:r>
      <w:r>
        <w:rPr>
          <w:spacing w:val="-1"/>
        </w:rPr>
        <w:t>Session</w:t>
      </w:r>
      <w:r>
        <w:t xml:space="preserve"> </w:t>
      </w:r>
      <w:r>
        <w:rPr>
          <w:spacing w:val="-1"/>
        </w:rPr>
        <w:t>including:</w:t>
      </w:r>
    </w:p>
    <w:p w:rsidR="009414DB" w:rsidRDefault="009414DB" w:rsidP="00F11BC5">
      <w:pPr>
        <w:pStyle w:val="BodyText"/>
        <w:kinsoku w:val="0"/>
        <w:overflowPunct w:val="0"/>
        <w:spacing w:line="276" w:lineRule="auto"/>
        <w:ind w:left="0" w:right="187"/>
        <w:rPr>
          <w:spacing w:val="-1"/>
        </w:rPr>
      </w:pPr>
    </w:p>
    <w:p w:rsidR="00FB7CEB" w:rsidRDefault="009414DB" w:rsidP="00535547">
      <w:pPr>
        <w:pStyle w:val="BodyText"/>
        <w:tabs>
          <w:tab w:val="left" w:pos="1080"/>
        </w:tabs>
        <w:kinsoku w:val="0"/>
        <w:overflowPunct w:val="0"/>
        <w:spacing w:line="276" w:lineRule="auto"/>
        <w:ind w:left="1080" w:hanging="360"/>
        <w:rPr>
          <w:spacing w:val="-1"/>
        </w:rPr>
      </w:pPr>
      <w:r>
        <w:rPr>
          <w:spacing w:val="-1"/>
        </w:rPr>
        <w:t>1.</w:t>
      </w:r>
      <w:r>
        <w:rPr>
          <w:spacing w:val="-1"/>
        </w:rPr>
        <w:tab/>
      </w:r>
      <w:r w:rsidR="00FB7CEB">
        <w:rPr>
          <w:spacing w:val="-1"/>
        </w:rPr>
        <w:t>The call</w:t>
      </w:r>
      <w:r w:rsidR="00FB7CEB">
        <w:t xml:space="preserve"> </w:t>
      </w:r>
      <w:r w:rsidR="00FB7CEB">
        <w:rPr>
          <w:spacing w:val="-1"/>
        </w:rPr>
        <w:t>for nominations</w:t>
      </w:r>
      <w:r w:rsidR="00FB7CEB">
        <w:rPr>
          <w:spacing w:val="2"/>
        </w:rPr>
        <w:t xml:space="preserve"> </w:t>
      </w:r>
      <w:r w:rsidR="00FB7CEB">
        <w:rPr>
          <w:spacing w:val="-1"/>
        </w:rPr>
        <w:t>from</w:t>
      </w:r>
      <w:r w:rsidR="00FB7CEB">
        <w:t xml:space="preserve"> the</w:t>
      </w:r>
      <w:r w:rsidR="00FB7CEB">
        <w:rPr>
          <w:spacing w:val="-1"/>
        </w:rPr>
        <w:t xml:space="preserve"> communicant</w:t>
      </w:r>
      <w:r w:rsidR="00FB7CEB">
        <w:t xml:space="preserve"> </w:t>
      </w:r>
      <w:r w:rsidR="00FB7CEB">
        <w:rPr>
          <w:spacing w:val="-1"/>
        </w:rPr>
        <w:t>members</w:t>
      </w:r>
      <w:r w:rsidR="00FB7CEB">
        <w:t xml:space="preserve"> 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1"/>
        </w:rPr>
        <w:t xml:space="preserve"> </w:t>
      </w:r>
      <w:r w:rsidR="00FB7CEB">
        <w:rPr>
          <w:spacing w:val="-1"/>
        </w:rPr>
        <w:t>congregation.</w:t>
      </w:r>
    </w:p>
    <w:p w:rsidR="00FB7CEB" w:rsidRDefault="009414DB" w:rsidP="00535547">
      <w:pPr>
        <w:pStyle w:val="BodyText"/>
        <w:tabs>
          <w:tab w:val="left" w:pos="1080"/>
          <w:tab w:val="left" w:pos="1560"/>
        </w:tabs>
        <w:kinsoku w:val="0"/>
        <w:overflowPunct w:val="0"/>
        <w:spacing w:line="276" w:lineRule="auto"/>
        <w:ind w:left="1080" w:right="815" w:hanging="360"/>
        <w:rPr>
          <w:spacing w:val="-1"/>
        </w:rPr>
      </w:pPr>
      <w:r>
        <w:rPr>
          <w:spacing w:val="-1"/>
        </w:rPr>
        <w:t>2.</w:t>
      </w:r>
      <w:r>
        <w:rPr>
          <w:spacing w:val="-1"/>
        </w:rPr>
        <w:tab/>
      </w:r>
      <w:r w:rsidR="00FB7CEB">
        <w:rPr>
          <w:spacing w:val="-1"/>
        </w:rPr>
        <w:t>That</w:t>
      </w:r>
      <w:r w:rsidR="00FB7CEB">
        <w:t xml:space="preserve"> the</w:t>
      </w:r>
      <w:r w:rsidR="00FB7CEB">
        <w:rPr>
          <w:spacing w:val="-1"/>
        </w:rPr>
        <w:t xml:space="preserve"> nominees</w:t>
      </w:r>
      <w:r w:rsidR="00FB7CEB">
        <w:t xml:space="preserve"> </w:t>
      </w:r>
      <w:r w:rsidR="00FB7CEB">
        <w:rPr>
          <w:spacing w:val="-1"/>
        </w:rPr>
        <w:t>were informed</w:t>
      </w:r>
      <w:r w:rsidR="00FB7CEB">
        <w:t xml:space="preserve"> of</w:t>
      </w:r>
      <w:r w:rsidR="00FB7CEB">
        <w:rPr>
          <w:spacing w:val="-1"/>
        </w:rPr>
        <w:t xml:space="preserve"> their </w:t>
      </w:r>
      <w:r w:rsidR="00FB7CEB">
        <w:t xml:space="preserve">nomination </w:t>
      </w:r>
      <w:r w:rsidR="00FB7CEB">
        <w:rPr>
          <w:spacing w:val="-1"/>
        </w:rPr>
        <w:t>and</w:t>
      </w:r>
      <w:r w:rsidR="00FB7CEB">
        <w:t xml:space="preserve"> </w:t>
      </w:r>
      <w:r w:rsidR="00FB7CEB">
        <w:rPr>
          <w:spacing w:val="-1"/>
        </w:rPr>
        <w:t>required</w:t>
      </w:r>
      <w:r w:rsidR="00FB7CEB">
        <w:t xml:space="preserve"> training</w:t>
      </w:r>
      <w:r w:rsidR="00FB7CEB">
        <w:rPr>
          <w:spacing w:val="59"/>
        </w:rPr>
        <w:t xml:space="preserve"> </w:t>
      </w:r>
      <w:r w:rsidR="00FB7CEB">
        <w:rPr>
          <w:spacing w:val="-1"/>
        </w:rPr>
        <w:t>classes.</w:t>
      </w:r>
    </w:p>
    <w:p w:rsidR="00FB7CEB" w:rsidRDefault="009414DB" w:rsidP="00535547">
      <w:pPr>
        <w:pStyle w:val="BodyText"/>
        <w:tabs>
          <w:tab w:val="left" w:pos="1080"/>
          <w:tab w:val="left" w:pos="1560"/>
        </w:tabs>
        <w:kinsoku w:val="0"/>
        <w:overflowPunct w:val="0"/>
        <w:spacing w:line="276" w:lineRule="auto"/>
        <w:ind w:left="1080" w:hanging="360"/>
        <w:rPr>
          <w:spacing w:val="-1"/>
        </w:rPr>
      </w:pPr>
      <w:r>
        <w:rPr>
          <w:spacing w:val="-1"/>
        </w:rPr>
        <w:t>3.</w:t>
      </w:r>
      <w:r>
        <w:rPr>
          <w:spacing w:val="-1"/>
        </w:rPr>
        <w:tab/>
      </w:r>
      <w:r w:rsidR="00FB7CEB">
        <w:rPr>
          <w:spacing w:val="-1"/>
        </w:rPr>
        <w:t>That</w:t>
      </w:r>
      <w:r w:rsidR="00FB7CEB">
        <w:t xml:space="preserve"> the</w:t>
      </w:r>
      <w:r w:rsidR="00FB7CEB">
        <w:rPr>
          <w:spacing w:val="-1"/>
        </w:rPr>
        <w:t xml:space="preserve"> candidates</w:t>
      </w:r>
      <w:r w:rsidR="00FB7CEB">
        <w:t xml:space="preserve"> </w:t>
      </w:r>
      <w:r w:rsidR="00FB7CEB">
        <w:rPr>
          <w:spacing w:val="-1"/>
        </w:rPr>
        <w:t>were</w:t>
      </w:r>
      <w:r w:rsidR="00FB7CEB">
        <w:rPr>
          <w:spacing w:val="1"/>
        </w:rPr>
        <w:t xml:space="preserve"> </w:t>
      </w:r>
      <w:r w:rsidR="00FB7CEB">
        <w:rPr>
          <w:spacing w:val="-1"/>
        </w:rPr>
        <w:t>examined</w:t>
      </w:r>
      <w:r w:rsidR="00FB7CEB">
        <w:t xml:space="preserve"> in </w:t>
      </w:r>
      <w:r w:rsidR="00FB7CEB">
        <w:rPr>
          <w:spacing w:val="-1"/>
        </w:rPr>
        <w:t>all</w:t>
      </w:r>
      <w:r w:rsidR="00FB7CEB">
        <w:t xml:space="preserve"> the</w:t>
      </w:r>
      <w:r w:rsidR="00FB7CEB">
        <w:rPr>
          <w:spacing w:val="-1"/>
        </w:rPr>
        <w:t xml:space="preserve"> areas</w:t>
      </w:r>
      <w:r w:rsidR="00FB7CEB">
        <w:rPr>
          <w:spacing w:val="2"/>
        </w:rPr>
        <w:t xml:space="preserve"> </w:t>
      </w:r>
      <w:r w:rsidR="00FB7CEB">
        <w:rPr>
          <w:spacing w:val="-1"/>
        </w:rPr>
        <w:t>required</w:t>
      </w:r>
      <w:r w:rsidR="00FB7CEB">
        <w:t xml:space="preserve"> </w:t>
      </w:r>
      <w:r w:rsidR="00FB7CEB">
        <w:rPr>
          <w:spacing w:val="2"/>
        </w:rPr>
        <w:t>by</w:t>
      </w:r>
      <w:r w:rsidR="00FB7CEB">
        <w:rPr>
          <w:spacing w:val="-5"/>
        </w:rPr>
        <w:t xml:space="preserve"> </w:t>
      </w:r>
      <w:r w:rsidR="00FB7CEB">
        <w:t>the</w:t>
      </w:r>
      <w:r w:rsidR="00FB7CEB">
        <w:rPr>
          <w:spacing w:val="1"/>
        </w:rPr>
        <w:t xml:space="preserve"> </w:t>
      </w:r>
      <w:r w:rsidR="00FB7CEB">
        <w:rPr>
          <w:spacing w:val="-1"/>
        </w:rPr>
        <w:t>BCO:</w:t>
      </w:r>
    </w:p>
    <w:p w:rsidR="00FB7CEB" w:rsidRDefault="009414DB" w:rsidP="00535547">
      <w:pPr>
        <w:pStyle w:val="BodyText"/>
        <w:tabs>
          <w:tab w:val="left" w:pos="1800"/>
        </w:tabs>
        <w:kinsoku w:val="0"/>
        <w:overflowPunct w:val="0"/>
        <w:spacing w:line="276" w:lineRule="auto"/>
        <w:ind w:left="1440"/>
      </w:pPr>
      <w:r>
        <w:rPr>
          <w:spacing w:val="-1"/>
        </w:rPr>
        <w:t>a.</w:t>
      </w:r>
      <w:r>
        <w:rPr>
          <w:spacing w:val="-1"/>
        </w:rPr>
        <w:tab/>
      </w:r>
      <w:r w:rsidR="00FB7CEB">
        <w:rPr>
          <w:spacing w:val="-1"/>
        </w:rPr>
        <w:t>Christian</w:t>
      </w:r>
      <w:r w:rsidR="00FB7CEB">
        <w:t xml:space="preserve"> </w:t>
      </w:r>
      <w:r w:rsidR="00FB7CEB">
        <w:rPr>
          <w:spacing w:val="-1"/>
        </w:rPr>
        <w:t>Experience</w:t>
      </w:r>
    </w:p>
    <w:p w:rsidR="00FB7CEB" w:rsidRDefault="009414DB" w:rsidP="00535547">
      <w:pPr>
        <w:pStyle w:val="BodyText"/>
        <w:tabs>
          <w:tab w:val="left" w:pos="1800"/>
        </w:tabs>
        <w:kinsoku w:val="0"/>
        <w:overflowPunct w:val="0"/>
        <w:spacing w:line="276" w:lineRule="auto"/>
        <w:ind w:left="1440"/>
        <w:rPr>
          <w:spacing w:val="-1"/>
        </w:rPr>
      </w:pPr>
      <w:r>
        <w:rPr>
          <w:spacing w:val="-1"/>
        </w:rPr>
        <w:t>b.</w:t>
      </w:r>
      <w:r>
        <w:rPr>
          <w:spacing w:val="-1"/>
        </w:rPr>
        <w:tab/>
      </w:r>
      <w:r w:rsidR="00FB7CEB">
        <w:rPr>
          <w:spacing w:val="-1"/>
        </w:rPr>
        <w:t>Knowledge and</w:t>
      </w:r>
      <w:r w:rsidR="00FB7CEB">
        <w:t xml:space="preserve"> views of</w:t>
      </w:r>
      <w:r w:rsidR="00FB7CEB">
        <w:rPr>
          <w:spacing w:val="1"/>
        </w:rPr>
        <w:t xml:space="preserve"> </w:t>
      </w:r>
      <w:r w:rsidR="00FB7CEB">
        <w:rPr>
          <w:spacing w:val="-1"/>
        </w:rPr>
        <w:t>English</w:t>
      </w:r>
      <w:r w:rsidR="00FB7CEB">
        <w:t xml:space="preserve"> </w:t>
      </w:r>
      <w:r w:rsidR="00FB7CEB">
        <w:rPr>
          <w:spacing w:val="-1"/>
        </w:rPr>
        <w:t>Bible</w:t>
      </w:r>
    </w:p>
    <w:p w:rsidR="00FB7CEB" w:rsidRDefault="009414DB" w:rsidP="00535547">
      <w:pPr>
        <w:pStyle w:val="BodyText"/>
        <w:tabs>
          <w:tab w:val="left" w:pos="1800"/>
        </w:tabs>
        <w:kinsoku w:val="0"/>
        <w:overflowPunct w:val="0"/>
        <w:spacing w:line="276" w:lineRule="auto"/>
        <w:ind w:left="1440"/>
        <w:rPr>
          <w:spacing w:val="-1"/>
        </w:rPr>
      </w:pPr>
      <w:r>
        <w:rPr>
          <w:spacing w:val="-1"/>
        </w:rPr>
        <w:t>c.</w:t>
      </w:r>
      <w:r>
        <w:rPr>
          <w:spacing w:val="-1"/>
        </w:rPr>
        <w:tab/>
      </w:r>
      <w:r w:rsidR="00FB7CEB">
        <w:rPr>
          <w:spacing w:val="-1"/>
        </w:rPr>
        <w:t>Knowledge and</w:t>
      </w:r>
      <w:r w:rsidR="00FB7CEB">
        <w:t xml:space="preserve"> views of</w:t>
      </w:r>
      <w:r w:rsidR="00FB7CEB">
        <w:rPr>
          <w:spacing w:val="1"/>
        </w:rPr>
        <w:t xml:space="preserve"> </w:t>
      </w:r>
      <w:r w:rsidR="00FB7CEB">
        <w:t>the</w:t>
      </w:r>
      <w:r w:rsidR="00FB7CEB">
        <w:rPr>
          <w:spacing w:val="-1"/>
        </w:rPr>
        <w:t xml:space="preserve"> System</w:t>
      </w:r>
      <w:r w:rsidR="00FB7CEB">
        <w:t xml:space="preserve"> of</w:t>
      </w:r>
      <w:r w:rsidR="00FB7CEB">
        <w:rPr>
          <w:spacing w:val="-1"/>
        </w:rPr>
        <w:t xml:space="preserve"> Doctrine</w:t>
      </w:r>
    </w:p>
    <w:p w:rsidR="00FB7CEB" w:rsidRDefault="009414DB" w:rsidP="00535547">
      <w:pPr>
        <w:pStyle w:val="BodyText"/>
        <w:tabs>
          <w:tab w:val="left" w:pos="1800"/>
        </w:tabs>
        <w:kinsoku w:val="0"/>
        <w:overflowPunct w:val="0"/>
        <w:spacing w:line="276" w:lineRule="auto"/>
        <w:ind w:left="1440"/>
        <w:rPr>
          <w:spacing w:val="-1"/>
        </w:rPr>
      </w:pPr>
      <w:r>
        <w:rPr>
          <w:spacing w:val="-1"/>
        </w:rPr>
        <w:t>d.</w:t>
      </w:r>
      <w:r>
        <w:rPr>
          <w:spacing w:val="-1"/>
        </w:rPr>
        <w:tab/>
      </w:r>
      <w:r w:rsidR="00FB7CEB">
        <w:rPr>
          <w:spacing w:val="-1"/>
        </w:rPr>
        <w:t>Knowledge and</w:t>
      </w:r>
      <w:r w:rsidR="00FB7CEB">
        <w:t xml:space="preserve"> views of</w:t>
      </w:r>
      <w:r w:rsidR="00FB7CEB">
        <w:rPr>
          <w:spacing w:val="1"/>
        </w:rPr>
        <w:t xml:space="preserve"> </w:t>
      </w:r>
      <w:r w:rsidR="00FB7CEB">
        <w:t>the</w:t>
      </w:r>
      <w:r w:rsidR="00FB7CEB">
        <w:rPr>
          <w:spacing w:val="-1"/>
        </w:rPr>
        <w:t xml:space="preserve"> form</w:t>
      </w:r>
      <w:r w:rsidR="00FB7CEB">
        <w:t xml:space="preserve"> of</w:t>
      </w:r>
      <w:r w:rsidR="00FB7CEB">
        <w:rPr>
          <w:spacing w:val="1"/>
        </w:rPr>
        <w:t xml:space="preserve"> </w:t>
      </w:r>
      <w:r w:rsidR="00FB7CEB">
        <w:rPr>
          <w:spacing w:val="-1"/>
        </w:rPr>
        <w:t>government</w:t>
      </w:r>
    </w:p>
    <w:p w:rsidR="00FB7CEB" w:rsidRDefault="009414DB" w:rsidP="00535547">
      <w:pPr>
        <w:pStyle w:val="BodyText"/>
        <w:tabs>
          <w:tab w:val="left" w:pos="1800"/>
        </w:tabs>
        <w:kinsoku w:val="0"/>
        <w:overflowPunct w:val="0"/>
        <w:spacing w:line="276" w:lineRule="auto"/>
        <w:ind w:left="1440"/>
        <w:rPr>
          <w:spacing w:val="-1"/>
        </w:rPr>
      </w:pPr>
      <w:r>
        <w:rPr>
          <w:spacing w:val="-1"/>
        </w:rPr>
        <w:t>e.</w:t>
      </w:r>
      <w:r>
        <w:rPr>
          <w:spacing w:val="-1"/>
        </w:rPr>
        <w:tab/>
      </w:r>
      <w:r w:rsidR="00FB7CEB">
        <w:rPr>
          <w:spacing w:val="-1"/>
        </w:rPr>
        <w:t>Duties</w:t>
      </w:r>
      <w:r w:rsidR="00FB7CEB">
        <w:t xml:space="preserve"> 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office</w:t>
      </w:r>
    </w:p>
    <w:p w:rsidR="00FB7CEB" w:rsidRDefault="009414DB" w:rsidP="00535547">
      <w:pPr>
        <w:pStyle w:val="BodyText"/>
        <w:tabs>
          <w:tab w:val="left" w:pos="1800"/>
        </w:tabs>
        <w:kinsoku w:val="0"/>
        <w:overflowPunct w:val="0"/>
        <w:spacing w:line="276" w:lineRule="auto"/>
        <w:ind w:left="1440"/>
        <w:rPr>
          <w:spacing w:val="-1"/>
        </w:rPr>
      </w:pPr>
      <w:r>
        <w:rPr>
          <w:spacing w:val="-1"/>
        </w:rPr>
        <w:t>f.</w:t>
      </w:r>
      <w:r>
        <w:rPr>
          <w:spacing w:val="-1"/>
        </w:rPr>
        <w:tab/>
      </w:r>
      <w:r w:rsidR="00FB7CEB">
        <w:rPr>
          <w:spacing w:val="-1"/>
        </w:rPr>
        <w:t>Willingness</w:t>
      </w:r>
      <w:r w:rsidR="00FB7CEB">
        <w:t xml:space="preserve"> to </w:t>
      </w:r>
      <w:r w:rsidR="00FB7CEB">
        <w:rPr>
          <w:spacing w:val="-1"/>
        </w:rPr>
        <w:t xml:space="preserve">give </w:t>
      </w:r>
      <w:r w:rsidR="00FB7CEB">
        <w:t>assent to the</w:t>
      </w:r>
      <w:r w:rsidR="00FB7CEB">
        <w:rPr>
          <w:spacing w:val="-1"/>
        </w:rPr>
        <w:t xml:space="preserve"> ordination</w:t>
      </w:r>
      <w:r w:rsidR="00FB7CEB">
        <w:t xml:space="preserve"> </w:t>
      </w:r>
      <w:r w:rsidR="00FB7CEB">
        <w:rPr>
          <w:spacing w:val="-1"/>
        </w:rPr>
        <w:t>questions.</w:t>
      </w:r>
    </w:p>
    <w:p w:rsidR="00FB7CEB" w:rsidRDefault="009414DB" w:rsidP="00535547">
      <w:pPr>
        <w:pStyle w:val="BodyText"/>
        <w:tabs>
          <w:tab w:val="left" w:pos="1080"/>
          <w:tab w:val="left" w:pos="1560"/>
        </w:tabs>
        <w:kinsoku w:val="0"/>
        <w:overflowPunct w:val="0"/>
        <w:spacing w:line="276" w:lineRule="auto"/>
        <w:ind w:left="1080" w:hanging="360"/>
        <w:rPr>
          <w:spacing w:val="-1"/>
        </w:rPr>
      </w:pPr>
      <w:r>
        <w:rPr>
          <w:spacing w:val="-1"/>
        </w:rPr>
        <w:t>4.</w:t>
      </w:r>
      <w:r>
        <w:rPr>
          <w:spacing w:val="-1"/>
        </w:rPr>
        <w:tab/>
      </w:r>
      <w:r w:rsidR="00FB7CEB">
        <w:rPr>
          <w:spacing w:val="-1"/>
        </w:rPr>
        <w:t xml:space="preserve">The </w:t>
      </w:r>
      <w:r w:rsidR="00FB7CEB">
        <w:t>calling</w:t>
      </w:r>
      <w:r w:rsidR="00FB7CEB">
        <w:rPr>
          <w:spacing w:val="-3"/>
        </w:rPr>
        <w:t xml:space="preserve"> </w:t>
      </w:r>
      <w:r w:rsidR="00FB7CEB">
        <w:t>of</w:t>
      </w:r>
      <w:r w:rsidR="00FB7CEB">
        <w:rPr>
          <w:spacing w:val="-1"/>
        </w:rPr>
        <w:t xml:space="preserve"> congregational</w:t>
      </w:r>
      <w:r w:rsidR="00FB7CEB">
        <w:t xml:space="preserve"> </w:t>
      </w:r>
      <w:r w:rsidR="00FB7CEB">
        <w:rPr>
          <w:spacing w:val="-1"/>
        </w:rPr>
        <w:t>meeting</w:t>
      </w:r>
      <w:r w:rsidR="00FB7CEB">
        <w:rPr>
          <w:spacing w:val="-3"/>
        </w:rPr>
        <w:t xml:space="preserve"> </w:t>
      </w:r>
      <w:r w:rsidR="00FB7CEB">
        <w:t xml:space="preserve">30 days in </w:t>
      </w:r>
      <w:r w:rsidR="00FB7CEB">
        <w:rPr>
          <w:spacing w:val="-1"/>
        </w:rPr>
        <w:t xml:space="preserve">advance </w:t>
      </w:r>
      <w:r w:rsidR="00FB7CEB">
        <w:t>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election.</w:t>
      </w:r>
    </w:p>
    <w:p w:rsidR="00FB7CEB" w:rsidRDefault="009414DB" w:rsidP="00535547">
      <w:pPr>
        <w:pStyle w:val="BodyText"/>
        <w:tabs>
          <w:tab w:val="left" w:pos="1080"/>
          <w:tab w:val="left" w:pos="1560"/>
        </w:tabs>
        <w:kinsoku w:val="0"/>
        <w:overflowPunct w:val="0"/>
        <w:spacing w:line="276" w:lineRule="auto"/>
        <w:ind w:left="1080" w:right="187" w:hanging="360"/>
        <w:rPr>
          <w:spacing w:val="-1"/>
        </w:rPr>
      </w:pPr>
      <w:r>
        <w:rPr>
          <w:spacing w:val="-4"/>
        </w:rPr>
        <w:t>5.</w:t>
      </w:r>
      <w:r>
        <w:rPr>
          <w:spacing w:val="-4"/>
        </w:rPr>
        <w:tab/>
      </w:r>
      <w:r w:rsidR="00FB7CEB" w:rsidRPr="00F359AD">
        <w:rPr>
          <w:spacing w:val="-4"/>
        </w:rPr>
        <w:t>The requirements for the conduct of the congregational meeting are found in 24-2 to 24-5.</w:t>
      </w:r>
      <w:r w:rsidR="00FB7CEB">
        <w:t xml:space="preserve">  A</w:t>
      </w:r>
      <w:r w:rsidR="00FB7CEB">
        <w:rPr>
          <w:spacing w:val="-1"/>
        </w:rPr>
        <w:t xml:space="preserve"> few </w:t>
      </w:r>
      <w:r w:rsidR="00FB7CEB">
        <w:t>points to</w:t>
      </w:r>
      <w:r w:rsidR="00FB7CEB">
        <w:rPr>
          <w:spacing w:val="2"/>
        </w:rPr>
        <w:t xml:space="preserve"> </w:t>
      </w:r>
      <w:r w:rsidR="00FB7CEB">
        <w:rPr>
          <w:spacing w:val="-1"/>
        </w:rPr>
        <w:t>remember:</w:t>
      </w:r>
    </w:p>
    <w:p w:rsidR="00FB7CEB" w:rsidRDefault="009414DB" w:rsidP="00535547">
      <w:pPr>
        <w:pStyle w:val="BodyText"/>
        <w:tabs>
          <w:tab w:val="left" w:pos="1800"/>
        </w:tabs>
        <w:kinsoku w:val="0"/>
        <w:overflowPunct w:val="0"/>
        <w:spacing w:line="276" w:lineRule="auto"/>
        <w:ind w:left="1800" w:right="150" w:hanging="360"/>
        <w:rPr>
          <w:spacing w:val="-1"/>
        </w:rPr>
      </w:pPr>
      <w:r>
        <w:rPr>
          <w:spacing w:val="-1"/>
        </w:rPr>
        <w:t>a.</w:t>
      </w:r>
      <w:r>
        <w:rPr>
          <w:spacing w:val="-1"/>
        </w:rPr>
        <w:tab/>
      </w:r>
      <w:r w:rsidR="00FB7CEB">
        <w:rPr>
          <w:spacing w:val="-1"/>
        </w:rPr>
        <w:t>The congregation</w:t>
      </w:r>
      <w:r w:rsidR="00FB7CEB">
        <w:t xml:space="preserve"> </w:t>
      </w:r>
      <w:r w:rsidR="00FB7CEB">
        <w:rPr>
          <w:spacing w:val="-1"/>
        </w:rPr>
        <w:t>determines</w:t>
      </w:r>
      <w:r w:rsidR="00FB7CEB">
        <w:t xml:space="preserve"> the</w:t>
      </w:r>
      <w:r w:rsidR="00FB7CEB">
        <w:rPr>
          <w:spacing w:val="-1"/>
        </w:rPr>
        <w:t xml:space="preserve"> number </w:t>
      </w:r>
      <w:r w:rsidR="00FB7CEB">
        <w:t>of</w:t>
      </w:r>
      <w:r w:rsidR="00FB7CEB">
        <w:rPr>
          <w:spacing w:val="-1"/>
        </w:rPr>
        <w:t xml:space="preserve"> officers</w:t>
      </w:r>
      <w:r w:rsidR="00FB7CEB">
        <w:t xml:space="preserve"> to be</w:t>
      </w:r>
      <w:r w:rsidR="00FB7CEB">
        <w:rPr>
          <w:spacing w:val="-1"/>
        </w:rPr>
        <w:t xml:space="preserve"> elected</w:t>
      </w:r>
      <w:r w:rsidR="00FB7CEB">
        <w:t xml:space="preserve"> </w:t>
      </w:r>
      <w:r w:rsidR="00FB7CEB">
        <w:rPr>
          <w:spacing w:val="-1"/>
        </w:rPr>
        <w:t xml:space="preserve">either </w:t>
      </w:r>
      <w:r w:rsidR="00FB7CEB">
        <w:rPr>
          <w:spacing w:val="2"/>
        </w:rPr>
        <w:t>by</w:t>
      </w:r>
      <w:r w:rsidR="00FB7CEB">
        <w:rPr>
          <w:spacing w:val="77"/>
        </w:rPr>
        <w:t xml:space="preserve"> </w:t>
      </w:r>
      <w:r w:rsidR="00FB7CEB">
        <w:t>the</w:t>
      </w:r>
      <w:r w:rsidR="00FB7CEB">
        <w:rPr>
          <w:spacing w:val="-1"/>
        </w:rPr>
        <w:t xml:space="preserve"> </w:t>
      </w:r>
      <w:r w:rsidR="00FB7CEB">
        <w:t>size</w:t>
      </w:r>
      <w:r w:rsidR="00FB7CEB">
        <w:rPr>
          <w:spacing w:val="-1"/>
        </w:rPr>
        <w:t xml:space="preserve"> </w:t>
      </w:r>
      <w:r w:rsidR="00FB7CEB">
        <w:t>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Session</w:t>
      </w:r>
      <w:r w:rsidR="00FB7CEB">
        <w:t xml:space="preserve"> or</w:t>
      </w:r>
      <w:r w:rsidR="00FB7CEB">
        <w:rPr>
          <w:spacing w:val="-1"/>
        </w:rPr>
        <w:t xml:space="preserve"> Diaconate </w:t>
      </w:r>
      <w:r w:rsidR="00FB7CEB">
        <w:rPr>
          <w:spacing w:val="1"/>
        </w:rPr>
        <w:t>or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number</w:t>
      </w:r>
      <w:r w:rsidR="00FB7CEB">
        <w:rPr>
          <w:spacing w:val="1"/>
        </w:rPr>
        <w:t xml:space="preserve"> </w:t>
      </w:r>
      <w:r w:rsidR="00FB7CEB">
        <w:t>they</w:t>
      </w:r>
      <w:r w:rsidR="00FB7CEB">
        <w:rPr>
          <w:spacing w:val="-3"/>
        </w:rPr>
        <w:t xml:space="preserve"> </w:t>
      </w:r>
      <w:r w:rsidR="00FB7CEB">
        <w:rPr>
          <w:spacing w:val="-1"/>
        </w:rPr>
        <w:t xml:space="preserve">choose </w:t>
      </w:r>
      <w:r w:rsidR="00FB7CEB">
        <w:t xml:space="preserve">to </w:t>
      </w:r>
      <w:r w:rsidR="00FB7CEB">
        <w:rPr>
          <w:spacing w:val="-1"/>
        </w:rPr>
        <w:t>elect.</w:t>
      </w:r>
      <w:r w:rsidR="00FB7CEB">
        <w:rPr>
          <w:spacing w:val="2"/>
        </w:rPr>
        <w:t xml:space="preserve"> </w:t>
      </w:r>
      <w:r w:rsidR="00FB7CEB">
        <w:rPr>
          <w:spacing w:val="-2"/>
        </w:rPr>
        <w:t>It</w:t>
      </w:r>
      <w:r w:rsidR="00FB7CEB">
        <w:rPr>
          <w:spacing w:val="57"/>
        </w:rPr>
        <w:t xml:space="preserve"> </w:t>
      </w:r>
      <w:r w:rsidR="00FB7CEB">
        <w:t xml:space="preserve">is </w:t>
      </w:r>
      <w:r w:rsidR="00FB7CEB">
        <w:rPr>
          <w:spacing w:val="-1"/>
        </w:rPr>
        <w:t xml:space="preserve">permissible for </w:t>
      </w:r>
      <w:r w:rsidR="00FB7CEB">
        <w:t>the</w:t>
      </w:r>
      <w:r w:rsidR="00FB7CEB">
        <w:rPr>
          <w:spacing w:val="-1"/>
        </w:rPr>
        <w:t xml:space="preserve"> Session</w:t>
      </w:r>
      <w:r w:rsidR="00FB7CEB">
        <w:t xml:space="preserve"> to </w:t>
      </w:r>
      <w:r w:rsidR="00FB7CEB">
        <w:rPr>
          <w:spacing w:val="-1"/>
        </w:rPr>
        <w:t>recommend</w:t>
      </w:r>
      <w:r w:rsidR="00FB7CEB">
        <w:t xml:space="preserve"> the</w:t>
      </w:r>
      <w:r w:rsidR="00FB7CEB">
        <w:rPr>
          <w:spacing w:val="-1"/>
        </w:rPr>
        <w:t xml:space="preserve"> </w:t>
      </w:r>
      <w:r w:rsidR="00FB7CEB">
        <w:t>number</w:t>
      </w:r>
      <w:r w:rsidR="00FB7CEB">
        <w:rPr>
          <w:spacing w:val="-1"/>
        </w:rPr>
        <w:t xml:space="preserve"> </w:t>
      </w:r>
      <w:r w:rsidR="00FB7CEB">
        <w:t>to be</w:t>
      </w:r>
      <w:r w:rsidR="00FB7CEB">
        <w:rPr>
          <w:spacing w:val="-1"/>
        </w:rPr>
        <w:t xml:space="preserve"> elected;</w:t>
      </w:r>
      <w:r w:rsidR="00FB7CEB">
        <w:rPr>
          <w:spacing w:val="59"/>
        </w:rPr>
        <w:t xml:space="preserve"> </w:t>
      </w:r>
      <w:r w:rsidR="00FB7CEB">
        <w:rPr>
          <w:spacing w:val="-1"/>
        </w:rPr>
        <w:t>however,</w:t>
      </w:r>
      <w:r w:rsidR="00FB7CEB">
        <w:t xml:space="preserve"> the</w:t>
      </w:r>
      <w:r w:rsidR="00FB7CEB">
        <w:rPr>
          <w:spacing w:val="1"/>
        </w:rPr>
        <w:t xml:space="preserve"> </w:t>
      </w:r>
      <w:r w:rsidR="00FB7CEB">
        <w:rPr>
          <w:spacing w:val="-1"/>
        </w:rPr>
        <w:t>congregation</w:t>
      </w:r>
      <w:r w:rsidR="00FB7CEB">
        <w:t xml:space="preserve"> must </w:t>
      </w:r>
      <w:r w:rsidR="00FB7CEB">
        <w:rPr>
          <w:spacing w:val="-1"/>
        </w:rPr>
        <w:t xml:space="preserve">approve </w:t>
      </w:r>
      <w:r w:rsidR="00FB7CEB">
        <w:t>the</w:t>
      </w:r>
      <w:r w:rsidR="00FB7CEB">
        <w:rPr>
          <w:spacing w:val="-1"/>
        </w:rPr>
        <w:t xml:space="preserve"> Session’s</w:t>
      </w:r>
      <w:r w:rsidR="00FB7CEB">
        <w:t xml:space="preserve"> </w:t>
      </w:r>
      <w:r w:rsidR="00FB7CEB">
        <w:rPr>
          <w:spacing w:val="-1"/>
        </w:rPr>
        <w:t>recommendation.</w:t>
      </w:r>
    </w:p>
    <w:p w:rsidR="00FB7CEB" w:rsidRDefault="009414DB" w:rsidP="00535547">
      <w:pPr>
        <w:pStyle w:val="BodyText"/>
        <w:tabs>
          <w:tab w:val="left" w:pos="1800"/>
        </w:tabs>
        <w:kinsoku w:val="0"/>
        <w:overflowPunct w:val="0"/>
        <w:spacing w:line="276" w:lineRule="auto"/>
        <w:ind w:left="1800" w:hanging="360"/>
        <w:rPr>
          <w:spacing w:val="-1"/>
        </w:rPr>
      </w:pPr>
      <w:r>
        <w:t>b.</w:t>
      </w:r>
      <w:r>
        <w:tab/>
      </w:r>
      <w:r w:rsidR="00FB7CEB">
        <w:t>A</w:t>
      </w:r>
      <w:r w:rsidR="00FB7CEB">
        <w:rPr>
          <w:spacing w:val="-1"/>
        </w:rPr>
        <w:t xml:space="preserve"> </w:t>
      </w:r>
      <w:r w:rsidR="00FB7CEB">
        <w:t>simple</w:t>
      </w:r>
      <w:r w:rsidR="00FB7CEB">
        <w:rPr>
          <w:spacing w:val="-1"/>
        </w:rPr>
        <w:t xml:space="preserve"> </w:t>
      </w:r>
      <w:r w:rsidR="00FB7CEB">
        <w:t>majority</w:t>
      </w:r>
      <w:r w:rsidR="00FB7CEB">
        <w:rPr>
          <w:spacing w:val="-5"/>
        </w:rPr>
        <w:t xml:space="preserve"> </w:t>
      </w:r>
      <w:r w:rsidR="00FB7CEB">
        <w:t>of</w:t>
      </w:r>
      <w:r w:rsidR="00FB7CEB">
        <w:rPr>
          <w:spacing w:val="-1"/>
        </w:rPr>
        <w:t xml:space="preserve"> </w:t>
      </w:r>
      <w:r w:rsidR="00FB7CEB">
        <w:t>those</w:t>
      </w:r>
      <w:r w:rsidR="00FB7CEB">
        <w:rPr>
          <w:spacing w:val="-1"/>
        </w:rPr>
        <w:t xml:space="preserve"> present</w:t>
      </w:r>
      <w:r w:rsidR="00FB7CEB">
        <w:t xml:space="preserve"> </w:t>
      </w:r>
      <w:r w:rsidR="00FB7CEB">
        <w:rPr>
          <w:spacing w:val="-1"/>
        </w:rPr>
        <w:t>and</w:t>
      </w:r>
      <w:r w:rsidR="00FB7CEB">
        <w:rPr>
          <w:spacing w:val="2"/>
        </w:rPr>
        <w:t xml:space="preserve"> </w:t>
      </w:r>
      <w:r w:rsidR="00FB7CEB">
        <w:t>voting</w:t>
      </w:r>
      <w:r w:rsidR="00FB7CEB">
        <w:rPr>
          <w:spacing w:val="-3"/>
        </w:rPr>
        <w:t xml:space="preserve"> </w:t>
      </w:r>
      <w:r w:rsidR="00FB7CEB">
        <w:t xml:space="preserve">is </w:t>
      </w:r>
      <w:r w:rsidR="00FB7CEB">
        <w:rPr>
          <w:spacing w:val="-1"/>
        </w:rPr>
        <w:t>required</w:t>
      </w:r>
      <w:r w:rsidR="00FB7CEB">
        <w:t xml:space="preserve"> </w:t>
      </w:r>
      <w:r w:rsidR="00FB7CEB">
        <w:rPr>
          <w:spacing w:val="-1"/>
        </w:rPr>
        <w:t>for</w:t>
      </w:r>
      <w:r w:rsidR="00FB7CEB">
        <w:rPr>
          <w:spacing w:val="1"/>
        </w:rPr>
        <w:t xml:space="preserve"> </w:t>
      </w:r>
      <w:r w:rsidR="00FB7CEB">
        <w:rPr>
          <w:spacing w:val="-1"/>
        </w:rPr>
        <w:t>election.</w:t>
      </w:r>
    </w:p>
    <w:p w:rsidR="00FB7CEB" w:rsidRDefault="009414DB" w:rsidP="00535547">
      <w:pPr>
        <w:pStyle w:val="BodyText"/>
        <w:tabs>
          <w:tab w:val="left" w:pos="1800"/>
        </w:tabs>
        <w:kinsoku w:val="0"/>
        <w:overflowPunct w:val="0"/>
        <w:spacing w:line="276" w:lineRule="auto"/>
        <w:ind w:left="1800" w:hanging="360"/>
        <w:rPr>
          <w:spacing w:val="-1"/>
        </w:rPr>
      </w:pPr>
      <w:r>
        <w:rPr>
          <w:spacing w:val="-1"/>
        </w:rPr>
        <w:t>c.</w:t>
      </w:r>
      <w:r>
        <w:rPr>
          <w:spacing w:val="-1"/>
        </w:rPr>
        <w:tab/>
      </w:r>
      <w:r w:rsidR="00FB7CEB">
        <w:rPr>
          <w:spacing w:val="-1"/>
        </w:rPr>
        <w:t>The minutes</w:t>
      </w:r>
      <w:r w:rsidR="00FB7CEB">
        <w:t xml:space="preserve"> 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</w:t>
      </w:r>
      <w:r w:rsidR="00FB7CEB">
        <w:t>meeting</w:t>
      </w:r>
      <w:r w:rsidR="00FB7CEB">
        <w:rPr>
          <w:spacing w:val="-3"/>
        </w:rPr>
        <w:t xml:space="preserve"> </w:t>
      </w:r>
      <w:r w:rsidR="00FB7CEB">
        <w:t xml:space="preserve">should </w:t>
      </w:r>
      <w:r w:rsidR="00FB7CEB">
        <w:rPr>
          <w:spacing w:val="-1"/>
        </w:rPr>
        <w:t>record</w:t>
      </w:r>
      <w:r w:rsidR="00FB7CEB">
        <w:t xml:space="preserve"> the</w:t>
      </w:r>
      <w:r w:rsidR="00FB7CEB">
        <w:rPr>
          <w:spacing w:val="1"/>
        </w:rPr>
        <w:t xml:space="preserve"> </w:t>
      </w:r>
      <w:r w:rsidR="00FB7CEB">
        <w:t>results of</w:t>
      </w:r>
      <w:r w:rsidR="00FB7CEB">
        <w:rPr>
          <w:spacing w:val="-1"/>
        </w:rPr>
        <w:t xml:space="preserve"> </w:t>
      </w:r>
      <w:r w:rsidR="00FB7CEB">
        <w:t>the</w:t>
      </w:r>
      <w:r w:rsidR="00FB7CEB">
        <w:rPr>
          <w:spacing w:val="-1"/>
        </w:rPr>
        <w:t xml:space="preserve"> election.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 w:right="187"/>
      </w:pPr>
      <w:r>
        <w:rPr>
          <w:spacing w:val="-1"/>
        </w:rPr>
        <w:t>The ordination</w:t>
      </w:r>
      <w:r>
        <w:t xml:space="preserve"> </w:t>
      </w:r>
      <w:r>
        <w:rPr>
          <w:spacing w:val="-1"/>
        </w:rPr>
        <w:t>and</w:t>
      </w:r>
      <w:r>
        <w:t xml:space="preserve"> installation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newly</w:t>
      </w:r>
      <w:r>
        <w:rPr>
          <w:spacing w:val="-5"/>
        </w:rPr>
        <w:t xml:space="preserve"> </w:t>
      </w:r>
      <w:r>
        <w:t xml:space="preserve">elected </w:t>
      </w:r>
      <w:r>
        <w:rPr>
          <w:spacing w:val="-1"/>
        </w:rPr>
        <w:t>officers</w:t>
      </w:r>
      <w:r>
        <w:t xml:space="preserve"> is an </w:t>
      </w:r>
      <w:r>
        <w:rPr>
          <w:spacing w:val="-1"/>
        </w:rPr>
        <w:t>action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Session</w:t>
      </w:r>
      <w:r>
        <w:t xml:space="preserve"> </w:t>
      </w:r>
      <w:r>
        <w:rPr>
          <w:spacing w:val="-1"/>
        </w:rPr>
        <w:t>that</w:t>
      </w:r>
      <w:r>
        <w:t xml:space="preserve"> is to</w:t>
      </w:r>
      <w:r>
        <w:rPr>
          <w:spacing w:val="69"/>
        </w:rPr>
        <w:t xml:space="preserve"> </w:t>
      </w:r>
      <w:r>
        <w:rPr>
          <w:spacing w:val="-1"/>
        </w:rPr>
        <w:t xml:space="preserve">take </w:t>
      </w:r>
      <w:r>
        <w:t>place</w:t>
      </w:r>
      <w:r>
        <w:rPr>
          <w:spacing w:val="-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1"/>
        </w:rPr>
        <w:t>duly</w:t>
      </w:r>
      <w:r>
        <w:rPr>
          <w:spacing w:val="-3"/>
        </w:rPr>
        <w:t xml:space="preserve"> </w:t>
      </w:r>
      <w:r>
        <w:rPr>
          <w:spacing w:val="-1"/>
        </w:rPr>
        <w:t>constituted</w:t>
      </w:r>
      <w:r>
        <w:t xml:space="preserve"> </w:t>
      </w:r>
      <w:r>
        <w:rPr>
          <w:spacing w:val="-1"/>
        </w:rPr>
        <w:t>Session</w:t>
      </w:r>
      <w:r>
        <w:t xml:space="preserve"> </w:t>
      </w:r>
      <w:r>
        <w:rPr>
          <w:spacing w:val="-1"/>
        </w:rPr>
        <w:t>meeting</w:t>
      </w:r>
      <w:r>
        <w:rPr>
          <w:spacing w:val="-3"/>
        </w:rPr>
        <w:t xml:space="preserve"> </w:t>
      </w:r>
      <w:r>
        <w:t>(See</w:t>
      </w:r>
      <w:r>
        <w:rPr>
          <w:spacing w:val="-1"/>
        </w:rPr>
        <w:t xml:space="preserve"> BCO 24-6).</w:t>
      </w:r>
    </w:p>
    <w:p w:rsidR="00FB7CEB" w:rsidRDefault="00B03226" w:rsidP="00535547">
      <w:pPr>
        <w:pStyle w:val="Heading2"/>
        <w:kinsoku w:val="0"/>
        <w:overflowPunct w:val="0"/>
        <w:spacing w:line="276" w:lineRule="auto"/>
        <w:ind w:right="311"/>
        <w:jc w:val="center"/>
        <w:rPr>
          <w:b w:val="0"/>
          <w:bCs w:val="0"/>
        </w:rPr>
      </w:pPr>
      <w:r>
        <w:rPr>
          <w:spacing w:val="-1"/>
        </w:rPr>
        <w:br w:type="page"/>
      </w:r>
      <w:r w:rsidR="00C4123B">
        <w:rPr>
          <w:spacing w:val="-1"/>
        </w:rPr>
        <w:lastRenderedPageBreak/>
        <w:t>CALLING OF A PASTOR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b/>
          <w:bCs/>
          <w:sz w:val="23"/>
          <w:szCs w:val="23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 w:right="117"/>
        <w:jc w:val="both"/>
      </w:pPr>
      <w:r>
        <w:rPr>
          <w:spacing w:val="-1"/>
        </w:rPr>
        <w:t>The</w:t>
      </w:r>
      <w:r>
        <w:rPr>
          <w:spacing w:val="3"/>
        </w:rPr>
        <w:t xml:space="preserve"> </w:t>
      </w:r>
      <w:r>
        <w:t>PCA</w:t>
      </w:r>
      <w:r>
        <w:rPr>
          <w:spacing w:val="4"/>
        </w:rPr>
        <w:t xml:space="preserve"> </w:t>
      </w:r>
      <w:r>
        <w:rPr>
          <w:spacing w:val="-1"/>
        </w:rPr>
        <w:t>believes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each</w:t>
      </w:r>
      <w:r>
        <w:rPr>
          <w:spacing w:val="7"/>
        </w:rPr>
        <w:t xml:space="preserve"> </w:t>
      </w:r>
      <w:r>
        <w:rPr>
          <w:spacing w:val="-1"/>
        </w:rPr>
        <w:t>congregation</w:t>
      </w:r>
      <w:r>
        <w:rPr>
          <w:spacing w:val="4"/>
        </w:rPr>
        <w:t xml:space="preserve"> </w:t>
      </w:r>
      <w:r>
        <w:rPr>
          <w:spacing w:val="-1"/>
        </w:rPr>
        <w:t>has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right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electing</w:t>
      </w:r>
      <w:r>
        <w:rPr>
          <w:spacing w:val="4"/>
        </w:rPr>
        <w:t xml:space="preserve"> </w:t>
      </w:r>
      <w:r>
        <w:t>its</w:t>
      </w:r>
      <w:r>
        <w:rPr>
          <w:spacing w:val="5"/>
        </w:rPr>
        <w:t xml:space="preserve"> </w:t>
      </w:r>
      <w:r>
        <w:rPr>
          <w:spacing w:val="-1"/>
        </w:rPr>
        <w:t>leaders</w:t>
      </w:r>
      <w:r>
        <w:rPr>
          <w:spacing w:val="5"/>
        </w:rPr>
        <w:t xml:space="preserve"> </w:t>
      </w:r>
      <w:r>
        <w:rPr>
          <w:spacing w:val="-1"/>
        </w:rPr>
        <w:t>(Pastor,</w:t>
      </w:r>
      <w:r>
        <w:rPr>
          <w:spacing w:val="7"/>
        </w:rPr>
        <w:t xml:space="preserve"> </w:t>
      </w:r>
      <w:r>
        <w:rPr>
          <w:spacing w:val="-1"/>
        </w:rPr>
        <w:t>Elders,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103"/>
        </w:rPr>
        <w:t xml:space="preserve"> </w:t>
      </w:r>
      <w:r>
        <w:rPr>
          <w:spacing w:val="-1"/>
        </w:rPr>
        <w:t>Deacons).</w:t>
      </w:r>
      <w:r>
        <w:rPr>
          <w:spacing w:val="38"/>
        </w:rPr>
        <w:t xml:space="preserve"> </w:t>
      </w:r>
      <w:r>
        <w:rPr>
          <w:spacing w:val="-1"/>
        </w:rPr>
        <w:t>This</w:t>
      </w:r>
      <w:r>
        <w:rPr>
          <w:spacing w:val="19"/>
        </w:rPr>
        <w:t xml:space="preserve"> </w:t>
      </w:r>
      <w:r>
        <w:rPr>
          <w:spacing w:val="-1"/>
        </w:rPr>
        <w:t>principle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rPr>
          <w:spacing w:val="-1"/>
        </w:rPr>
        <w:t>based</w:t>
      </w:r>
      <w:r>
        <w:rPr>
          <w:spacing w:val="19"/>
        </w:rPr>
        <w:t xml:space="preserve"> </w:t>
      </w:r>
      <w:r>
        <w:t>upon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clear</w:t>
      </w:r>
      <w:r>
        <w:rPr>
          <w:spacing w:val="18"/>
        </w:rPr>
        <w:t xml:space="preserve"> </w:t>
      </w:r>
      <w:r>
        <w:rPr>
          <w:spacing w:val="-1"/>
        </w:rPr>
        <w:t>teaching</w:t>
      </w:r>
      <w:r>
        <w:rPr>
          <w:spacing w:val="16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Scripture</w:t>
      </w:r>
      <w:r>
        <w:rPr>
          <w:spacing w:val="18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-1"/>
        </w:rPr>
        <w:t>stated</w:t>
      </w:r>
      <w:r>
        <w:rPr>
          <w:spacing w:val="19"/>
        </w:rPr>
        <w:t xml:space="preserve"> </w:t>
      </w:r>
      <w:r>
        <w:rPr>
          <w:spacing w:val="-1"/>
        </w:rPr>
        <w:t>as</w:t>
      </w:r>
      <w:r>
        <w:rPr>
          <w:spacing w:val="19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73"/>
        </w:rPr>
        <w:t xml:space="preserve"> </w:t>
      </w:r>
      <w:r>
        <w:rPr>
          <w:spacing w:val="-1"/>
        </w:rPr>
        <w:t>Preliminary</w:t>
      </w:r>
      <w:r>
        <w:rPr>
          <w:spacing w:val="31"/>
        </w:rPr>
        <w:t xml:space="preserve"> </w:t>
      </w:r>
      <w:r>
        <w:rPr>
          <w:spacing w:val="-1"/>
        </w:rPr>
        <w:t>Principles</w:t>
      </w:r>
      <w:r>
        <w:rPr>
          <w:spacing w:val="36"/>
        </w:rPr>
        <w:t xml:space="preserve"> </w:t>
      </w:r>
      <w:r>
        <w:rPr>
          <w:spacing w:val="1"/>
        </w:rPr>
        <w:t>of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PCA.</w:t>
      </w:r>
      <w:r>
        <w:rPr>
          <w:spacing w:val="14"/>
        </w:rPr>
        <w:t xml:space="preserve"> </w:t>
      </w:r>
      <w:r>
        <w:t>When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rPr>
          <w:spacing w:val="-1"/>
        </w:rPr>
        <w:t>church</w:t>
      </w:r>
      <w:r>
        <w:rPr>
          <w:spacing w:val="36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rPr>
          <w:spacing w:val="-1"/>
        </w:rPr>
        <w:t>without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Pastor,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responsibility</w:t>
      </w:r>
      <w:r>
        <w:rPr>
          <w:spacing w:val="31"/>
        </w:rPr>
        <w:t xml:space="preserve"> </w:t>
      </w:r>
      <w:r>
        <w:t>of</w:t>
      </w:r>
      <w:r>
        <w:rPr>
          <w:spacing w:val="67"/>
        </w:rPr>
        <w:t xml:space="preserve"> </w:t>
      </w:r>
      <w:r>
        <w:rPr>
          <w:spacing w:val="-1"/>
        </w:rPr>
        <w:t>finding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new</w:t>
      </w:r>
      <w:r>
        <w:rPr>
          <w:spacing w:val="33"/>
        </w:rPr>
        <w:t xml:space="preserve"> </w:t>
      </w:r>
      <w:r>
        <w:rPr>
          <w:spacing w:val="-1"/>
        </w:rPr>
        <w:t>Shepherd</w:t>
      </w:r>
      <w:r>
        <w:rPr>
          <w:spacing w:val="36"/>
        </w:rPr>
        <w:t xml:space="preserve"> </w:t>
      </w:r>
      <w:r>
        <w:rPr>
          <w:spacing w:val="-1"/>
        </w:rPr>
        <w:t>falls</w:t>
      </w:r>
      <w:r>
        <w:rPr>
          <w:spacing w:val="33"/>
        </w:rPr>
        <w:t xml:space="preserve"> </w:t>
      </w:r>
      <w:r>
        <w:t>upon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congregation</w:t>
      </w:r>
      <w:r w:rsidR="00C4123B">
        <w:rPr>
          <w:spacing w:val="-1"/>
        </w:rPr>
        <w:t>,</w:t>
      </w:r>
      <w:r>
        <w:rPr>
          <w:spacing w:val="33"/>
        </w:rPr>
        <w:t xml:space="preserve"> </w:t>
      </w:r>
      <w:r>
        <w:t>not</w:t>
      </w:r>
      <w:r>
        <w:rPr>
          <w:spacing w:val="34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Presbytery</w:t>
      </w:r>
      <w:r>
        <w:rPr>
          <w:spacing w:val="28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rPr>
          <w:spacing w:val="-1"/>
        </w:rPr>
        <w:t>General</w:t>
      </w:r>
      <w:r>
        <w:rPr>
          <w:spacing w:val="34"/>
        </w:rPr>
        <w:t xml:space="preserve"> </w:t>
      </w:r>
      <w:r>
        <w:rPr>
          <w:spacing w:val="-1"/>
        </w:rPr>
        <w:t>Assembly.</w:t>
      </w:r>
      <w:r>
        <w:rPr>
          <w:spacing w:val="7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 w:rsidRPr="00535547">
        <w:rPr>
          <w:i/>
          <w:spacing w:val="-1"/>
        </w:rPr>
        <w:t>BCO</w:t>
      </w:r>
      <w:r>
        <w:rPr>
          <w:spacing w:val="4"/>
        </w:rPr>
        <w:t xml:space="preserve"> </w:t>
      </w:r>
      <w:r>
        <w:rPr>
          <w:spacing w:val="-1"/>
        </w:rPr>
        <w:t>contains</w:t>
      </w:r>
      <w:r>
        <w:rPr>
          <w:spacing w:val="2"/>
        </w:rPr>
        <w:t xml:space="preserve"> </w:t>
      </w:r>
      <w:r>
        <w:t>specific</w:t>
      </w:r>
      <w:r>
        <w:rPr>
          <w:spacing w:val="1"/>
        </w:rPr>
        <w:t xml:space="preserve"> </w:t>
      </w:r>
      <w:r>
        <w:rPr>
          <w:spacing w:val="-1"/>
        </w:rPr>
        <w:t>instructions</w:t>
      </w:r>
      <w:r>
        <w:rPr>
          <w:spacing w:val="2"/>
        </w:rPr>
        <w:t xml:space="preserve"> </w:t>
      </w:r>
      <w:r>
        <w:rPr>
          <w:spacing w:val="-1"/>
        </w:rPr>
        <w:t>concerning</w:t>
      </w:r>
      <w:r>
        <w:t xml:space="preserve"> the</w:t>
      </w:r>
      <w:r>
        <w:rPr>
          <w:spacing w:val="3"/>
        </w:rPr>
        <w:t xml:space="preserve"> </w:t>
      </w:r>
      <w:r>
        <w:rPr>
          <w:spacing w:val="-1"/>
        </w:rPr>
        <w:t>formation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pulpit</w:t>
      </w:r>
      <w:r>
        <w:rPr>
          <w:spacing w:val="2"/>
        </w:rPr>
        <w:t xml:space="preserve"> </w:t>
      </w:r>
      <w:r>
        <w:rPr>
          <w:spacing w:val="-1"/>
        </w:rPr>
        <w:t>committee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the</w:t>
      </w:r>
      <w:r>
        <w:rPr>
          <w:spacing w:val="95"/>
        </w:rPr>
        <w:t xml:space="preserve"> </w:t>
      </w:r>
      <w:r>
        <w:rPr>
          <w:spacing w:val="-1"/>
        </w:rPr>
        <w:t>election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Pastoral</w:t>
      </w:r>
      <w:r>
        <w:t xml:space="preserve"> Candidate.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</w:pPr>
    </w:p>
    <w:p w:rsidR="00FB7CEB" w:rsidRDefault="00FB7CEB" w:rsidP="00F11BC5">
      <w:pPr>
        <w:pStyle w:val="BodyText"/>
        <w:numPr>
          <w:ilvl w:val="0"/>
          <w:numId w:val="8"/>
        </w:numPr>
        <w:tabs>
          <w:tab w:val="left" w:pos="1080"/>
        </w:tabs>
        <w:kinsoku w:val="0"/>
        <w:overflowPunct w:val="0"/>
        <w:spacing w:line="276" w:lineRule="auto"/>
        <w:ind w:left="1080" w:hanging="360"/>
        <w:rPr>
          <w:spacing w:val="-1"/>
        </w:rPr>
      </w:pPr>
      <w:r>
        <w:rPr>
          <w:spacing w:val="-1"/>
        </w:rPr>
        <w:t>Election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Pulpit </w:t>
      </w:r>
      <w:r>
        <w:rPr>
          <w:spacing w:val="-1"/>
        </w:rPr>
        <w:t>Nominating</w:t>
      </w:r>
      <w:r>
        <w:rPr>
          <w:spacing w:val="-3"/>
        </w:rPr>
        <w:t xml:space="preserve"> </w:t>
      </w:r>
      <w:r>
        <w:rPr>
          <w:spacing w:val="-1"/>
        </w:rPr>
        <w:t>Committee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1080"/>
      </w:pPr>
    </w:p>
    <w:p w:rsidR="00FB7CEB" w:rsidRDefault="00FB7CEB" w:rsidP="009414DB">
      <w:pPr>
        <w:pStyle w:val="BodyText"/>
        <w:kinsoku w:val="0"/>
        <w:overflowPunct w:val="0"/>
        <w:spacing w:line="276" w:lineRule="auto"/>
        <w:ind w:left="1080" w:right="54"/>
        <w:rPr>
          <w:sz w:val="12"/>
          <w:szCs w:val="12"/>
        </w:rPr>
      </w:pPr>
      <w:r w:rsidRPr="00535547">
        <w:rPr>
          <w:i/>
          <w:spacing w:val="-1"/>
        </w:rPr>
        <w:t>BCO</w:t>
      </w:r>
      <w:r>
        <w:rPr>
          <w:spacing w:val="-1"/>
        </w:rPr>
        <w:t xml:space="preserve"> 20-2</w:t>
      </w:r>
      <w:r>
        <w:t xml:space="preserve"> </w:t>
      </w:r>
      <w:r>
        <w:rPr>
          <w:spacing w:val="-1"/>
        </w:rPr>
        <w:t>states</w:t>
      </w:r>
      <w:r w:rsidR="00C4123B">
        <w:rPr>
          <w:spacing w:val="-1"/>
        </w:rPr>
        <w:t>:</w:t>
      </w:r>
      <w:r>
        <w:rPr>
          <w:spacing w:val="2"/>
        </w:rPr>
        <w:t xml:space="preserve"> </w:t>
      </w:r>
      <w:r>
        <w:rPr>
          <w:spacing w:val="-1"/>
        </w:rPr>
        <w:t>“A church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proceed</w:t>
      </w:r>
      <w:r>
        <w:t xml:space="preserve"> to </w:t>
      </w:r>
      <w:r>
        <w:rPr>
          <w:spacing w:val="-1"/>
        </w:rPr>
        <w:t>elect</w:t>
      </w:r>
      <w:r>
        <w:t xml:space="preserve"> a</w:t>
      </w:r>
      <w:r>
        <w:rPr>
          <w:spacing w:val="-1"/>
        </w:rPr>
        <w:t xml:space="preserve"> pastor </w:t>
      </w:r>
      <w:r>
        <w:t>in the</w:t>
      </w:r>
      <w:r>
        <w:rPr>
          <w:spacing w:val="-1"/>
        </w:rPr>
        <w:t xml:space="preserve"> </w:t>
      </w:r>
      <w:r>
        <w:t xml:space="preserve">following </w:t>
      </w:r>
      <w:r>
        <w:rPr>
          <w:spacing w:val="-1"/>
        </w:rPr>
        <w:t>manner.</w:t>
      </w:r>
      <w:r>
        <w:rPr>
          <w:spacing w:val="73"/>
        </w:rPr>
        <w:t xml:space="preserve"> </w:t>
      </w:r>
      <w:r>
        <w:rPr>
          <w:spacing w:val="-1"/>
        </w:rPr>
        <w:t>The Session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call</w:t>
      </w:r>
      <w:r>
        <w:t xml:space="preserve"> a</w:t>
      </w:r>
      <w:r>
        <w:rPr>
          <w:spacing w:val="-1"/>
        </w:rPr>
        <w:t xml:space="preserve"> congregational</w:t>
      </w:r>
      <w:r>
        <w:t xml:space="preserve"> meeting</w:t>
      </w:r>
      <w:r>
        <w:rPr>
          <w:spacing w:val="-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elect</w:t>
      </w:r>
      <w:r>
        <w:t xml:space="preserve"> a</w:t>
      </w:r>
      <w:r>
        <w:rPr>
          <w:spacing w:val="-1"/>
        </w:rPr>
        <w:t xml:space="preserve"> </w:t>
      </w:r>
      <w:r>
        <w:t xml:space="preserve">pulpit </w:t>
      </w:r>
      <w:r>
        <w:rPr>
          <w:spacing w:val="-1"/>
        </w:rPr>
        <w:t>committee</w:t>
      </w:r>
      <w:r>
        <w:rPr>
          <w:spacing w:val="1"/>
        </w:rPr>
        <w:t xml:space="preserve"> </w:t>
      </w:r>
      <w:r>
        <w:t>. . .”</w:t>
      </w:r>
      <w:r>
        <w:rPr>
          <w:spacing w:val="-1"/>
        </w:rPr>
        <w:t xml:space="preserve"> The</w:t>
      </w:r>
      <w:r>
        <w:rPr>
          <w:spacing w:val="69"/>
        </w:rPr>
        <w:t xml:space="preserve"> </w:t>
      </w:r>
      <w:r>
        <w:rPr>
          <w:spacing w:val="-1"/>
        </w:rPr>
        <w:t xml:space="preserve">committee </w:t>
      </w:r>
      <w:r>
        <w:t>is a</w:t>
      </w:r>
      <w:r>
        <w:rPr>
          <w:spacing w:val="-1"/>
        </w:rPr>
        <w:t xml:space="preserve"> nominating</w:t>
      </w:r>
      <w:r>
        <w:rPr>
          <w:spacing w:val="-3"/>
        </w:rPr>
        <w:t xml:space="preserve"> </w:t>
      </w:r>
      <w:r>
        <w:rPr>
          <w:spacing w:val="-1"/>
        </w:rPr>
        <w:t xml:space="preserve">committee </w:t>
      </w:r>
      <w:r>
        <w:t>since</w:t>
      </w:r>
      <w:r>
        <w:rPr>
          <w:spacing w:val="-1"/>
        </w:rPr>
        <w:t xml:space="preserve"> </w:t>
      </w:r>
      <w:r>
        <w:t>it only</w:t>
      </w:r>
      <w:r>
        <w:rPr>
          <w:spacing w:val="-3"/>
        </w:rPr>
        <w:t xml:space="preserve"> </w:t>
      </w:r>
      <w:r>
        <w:rPr>
          <w:spacing w:val="-1"/>
        </w:rPr>
        <w:t>recommends</w:t>
      </w:r>
      <w:r>
        <w:t xml:space="preserve"> a</w:t>
      </w:r>
      <w:r>
        <w:rPr>
          <w:spacing w:val="-1"/>
        </w:rPr>
        <w:t xml:space="preserve"> pastoral</w:t>
      </w:r>
      <w:r>
        <w:t xml:space="preserve"> </w:t>
      </w:r>
      <w:r>
        <w:rPr>
          <w:spacing w:val="-1"/>
        </w:rPr>
        <w:t>candidate</w:t>
      </w:r>
      <w:r>
        <w:rPr>
          <w:spacing w:val="93"/>
        </w:rPr>
        <w:t xml:space="preserve"> </w:t>
      </w:r>
      <w:r>
        <w:t>to the</w:t>
      </w:r>
      <w:r>
        <w:rPr>
          <w:spacing w:val="-1"/>
        </w:rPr>
        <w:t xml:space="preserve"> congregation</w:t>
      </w:r>
      <w:r>
        <w:t xml:space="preserve"> for</w:t>
      </w:r>
      <w:r>
        <w:rPr>
          <w:spacing w:val="-1"/>
        </w:rPr>
        <w:t xml:space="preserve"> election.</w:t>
      </w:r>
    </w:p>
    <w:p w:rsidR="007C6F60" w:rsidRDefault="007C6F60" w:rsidP="007C6F60">
      <w:pPr>
        <w:pStyle w:val="BodyText"/>
        <w:kinsoku w:val="0"/>
        <w:overflowPunct w:val="0"/>
        <w:spacing w:line="276" w:lineRule="auto"/>
        <w:ind w:left="1080" w:right="54"/>
        <w:rPr>
          <w:i/>
          <w:spacing w:val="-1"/>
        </w:rPr>
      </w:pPr>
    </w:p>
    <w:p w:rsidR="00FB7CEB" w:rsidRDefault="00FB7CEB" w:rsidP="007C6F60">
      <w:pPr>
        <w:pStyle w:val="BodyText"/>
        <w:kinsoku w:val="0"/>
        <w:overflowPunct w:val="0"/>
        <w:spacing w:line="276" w:lineRule="auto"/>
        <w:ind w:left="1080" w:right="54"/>
        <w:rPr>
          <w:b/>
          <w:bCs/>
          <w:color w:val="000000"/>
          <w:spacing w:val="-1"/>
        </w:rPr>
      </w:pPr>
      <w:r w:rsidRPr="00535547">
        <w:rPr>
          <w:i/>
          <w:spacing w:val="-1"/>
        </w:rPr>
        <w:t>BCO</w:t>
      </w:r>
      <w:r>
        <w:rPr>
          <w:spacing w:val="-1"/>
        </w:rPr>
        <w:t xml:space="preserve"> 20-2</w:t>
      </w:r>
      <w:r>
        <w:t xml:space="preserve"> </w:t>
      </w:r>
      <w:r>
        <w:rPr>
          <w:spacing w:val="-1"/>
        </w:rPr>
        <w:t>provides</w:t>
      </w:r>
      <w:r>
        <w:t xml:space="preserve"> that the</w:t>
      </w:r>
      <w:r>
        <w:rPr>
          <w:spacing w:val="-1"/>
        </w:rPr>
        <w:t xml:space="preserve"> committee “.</w:t>
      </w:r>
      <w:r>
        <w:t xml:space="preserve"> . .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composed</w:t>
      </w:r>
      <w:r>
        <w:t xml:space="preserve"> of</w:t>
      </w:r>
      <w:r>
        <w:rPr>
          <w:spacing w:val="-1"/>
        </w:rPr>
        <w:t xml:space="preserve"> members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67"/>
        </w:rPr>
        <w:t xml:space="preserve"> </w:t>
      </w:r>
      <w:r>
        <w:rPr>
          <w:spacing w:val="-1"/>
        </w:rPr>
        <w:t>congregation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 xml:space="preserve">large </w:t>
      </w:r>
      <w:r>
        <w:t>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Session,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designated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congregation.”</w:t>
      </w:r>
      <w:r>
        <w:rPr>
          <w:spacing w:val="59"/>
        </w:rPr>
        <w:t xml:space="preserve"> </w:t>
      </w:r>
      <w:r>
        <w:t>The</w:t>
      </w:r>
      <w:r>
        <w:rPr>
          <w:spacing w:val="-1"/>
        </w:rPr>
        <w:t xml:space="preserve"> Session</w:t>
      </w:r>
      <w:r>
        <w:rPr>
          <w:spacing w:val="9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make</w:t>
      </w:r>
      <w:r>
        <w:rPr>
          <w:spacing w:val="-1"/>
        </w:rPr>
        <w:t xml:space="preserve"> recommendations</w:t>
      </w:r>
      <w:r>
        <w:t xml:space="preserve"> </w:t>
      </w:r>
      <w:r>
        <w:rPr>
          <w:spacing w:val="-1"/>
        </w:rPr>
        <w:t>as</w:t>
      </w:r>
      <w:r>
        <w:t xml:space="preserve"> to the</w:t>
      </w:r>
      <w:r>
        <w:rPr>
          <w:spacing w:val="-1"/>
        </w:rPr>
        <w:t xml:space="preserve"> </w:t>
      </w:r>
      <w:r>
        <w:t>size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 xml:space="preserve">shape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committee,</w:t>
      </w:r>
      <w:r>
        <w:t xml:space="preserve"> but</w:t>
      </w:r>
      <w:r>
        <w:rPr>
          <w:spacing w:val="2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congregation</w:t>
      </w:r>
      <w:r>
        <w:t xml:space="preserve"> must </w:t>
      </w:r>
      <w:r>
        <w:rPr>
          <w:spacing w:val="-1"/>
        </w:rPr>
        <w:t>elect</w:t>
      </w:r>
      <w:r>
        <w:t xml:space="preserve"> its </w:t>
      </w:r>
      <w:r>
        <w:rPr>
          <w:spacing w:val="-1"/>
        </w:rPr>
        <w:t>members.</w:t>
      </w:r>
      <w:r>
        <w:t xml:space="preserve"> </w:t>
      </w:r>
      <w:r>
        <w:rPr>
          <w:spacing w:val="-1"/>
        </w:rPr>
        <w:t>(The Stated</w:t>
      </w:r>
      <w:r>
        <w:rPr>
          <w:spacing w:val="2"/>
        </w:rPr>
        <w:t xml:space="preserve"> </w:t>
      </w:r>
      <w:r>
        <w:rPr>
          <w:spacing w:val="-1"/>
        </w:rPr>
        <w:t>Clerk’s</w:t>
      </w:r>
      <w:r>
        <w:t xml:space="preserve"> </w:t>
      </w:r>
      <w:r>
        <w:rPr>
          <w:spacing w:val="-1"/>
        </w:rPr>
        <w:t>Office has</w:t>
      </w:r>
      <w:r>
        <w:t xml:space="preserve"> </w:t>
      </w:r>
      <w:r>
        <w:rPr>
          <w:spacing w:val="-1"/>
        </w:rPr>
        <w:t>published</w:t>
      </w:r>
      <w:r>
        <w:t xml:space="preserve"> </w:t>
      </w:r>
      <w:r>
        <w:rPr>
          <w:spacing w:val="-1"/>
        </w:rPr>
        <w:t>“A</w:t>
      </w:r>
      <w:r>
        <w:rPr>
          <w:spacing w:val="83"/>
        </w:rPr>
        <w:t xml:space="preserve"> </w:t>
      </w:r>
      <w:r>
        <w:rPr>
          <w:spacing w:val="-1"/>
        </w:rPr>
        <w:t>Manual</w:t>
      </w:r>
      <w:r>
        <w:t xml:space="preserve"> </w:t>
      </w:r>
      <w:r>
        <w:rPr>
          <w:spacing w:val="-1"/>
        </w:rPr>
        <w:t xml:space="preserve">For </w:t>
      </w:r>
      <w:r>
        <w:t>Calling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Pastor”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assist</w:t>
      </w:r>
      <w:r>
        <w:t xml:space="preserve"> </w:t>
      </w:r>
      <w:r>
        <w:rPr>
          <w:spacing w:val="-1"/>
        </w:rPr>
        <w:t>congregations</w:t>
      </w:r>
      <w:r>
        <w:t xml:space="preserve"> in </w:t>
      </w:r>
      <w:r>
        <w:rPr>
          <w:spacing w:val="-1"/>
        </w:rPr>
        <w:t>this</w:t>
      </w:r>
      <w:r w:rsidR="00C4123B">
        <w:rPr>
          <w:spacing w:val="-1"/>
        </w:rPr>
        <w:t xml:space="preserve"> </w:t>
      </w:r>
      <w:r w:rsidRPr="00C4123B">
        <w:rPr>
          <w:bCs/>
          <w:spacing w:val="-1"/>
        </w:rPr>
        <w:t>process.</w:t>
      </w:r>
      <w:r>
        <w:rPr>
          <w:b/>
          <w:bCs/>
        </w:rPr>
        <w:t xml:space="preserve"> </w:t>
      </w:r>
      <w:r w:rsidR="00C4123B" w:rsidRPr="00C4123B">
        <w:rPr>
          <w:bCs/>
        </w:rPr>
        <w:t>Go to</w:t>
      </w:r>
      <w:r w:rsidR="00C4123B">
        <w:rPr>
          <w:b/>
          <w:bCs/>
        </w:rPr>
        <w:t xml:space="preserve"> </w:t>
      </w:r>
      <w:hyperlink r:id="rId16" w:history="1">
        <w:r>
          <w:rPr>
            <w:color w:val="0000FF"/>
            <w:spacing w:val="-1"/>
            <w:u w:val="thick"/>
          </w:rPr>
          <w:t>http://www.pcaac.org/get-involved/pastor-search-information/churches-</w:t>
        </w:r>
      </w:hyperlink>
      <w:r>
        <w:rPr>
          <w:color w:val="0000FF"/>
        </w:rPr>
        <w:t xml:space="preserve">  </w:t>
      </w:r>
      <w:hyperlink r:id="rId17" w:history="1">
        <w:r>
          <w:rPr>
            <w:color w:val="0000FF"/>
            <w:spacing w:val="-1"/>
            <w:u w:val="thick"/>
          </w:rPr>
          <w:t>seeking-a-pastor/</w:t>
        </w:r>
      </w:hyperlink>
      <w:r w:rsidRPr="00C4123B">
        <w:rPr>
          <w:bCs/>
          <w:color w:val="000000"/>
          <w:spacing w:val="-1"/>
        </w:rPr>
        <w:t>)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17"/>
          <w:szCs w:val="17"/>
        </w:rPr>
      </w:pPr>
    </w:p>
    <w:p w:rsidR="00FB7CEB" w:rsidRDefault="00FB7CEB" w:rsidP="00F11BC5">
      <w:pPr>
        <w:pStyle w:val="BodyText"/>
        <w:numPr>
          <w:ilvl w:val="0"/>
          <w:numId w:val="8"/>
        </w:numPr>
        <w:kinsoku w:val="0"/>
        <w:overflowPunct w:val="0"/>
        <w:spacing w:line="276" w:lineRule="auto"/>
        <w:ind w:left="1080" w:hanging="360"/>
        <w:rPr>
          <w:spacing w:val="-1"/>
        </w:rPr>
      </w:pPr>
      <w:r>
        <w:rPr>
          <w:spacing w:val="-1"/>
        </w:rPr>
        <w:t>Election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Call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Pastoral</w:t>
      </w:r>
      <w:r>
        <w:t xml:space="preserve"> </w:t>
      </w:r>
      <w:r>
        <w:rPr>
          <w:spacing w:val="-1"/>
        </w:rPr>
        <w:t>Candidate</w:t>
      </w:r>
    </w:p>
    <w:p w:rsidR="00C4123B" w:rsidRDefault="00C4123B" w:rsidP="00F11BC5">
      <w:pPr>
        <w:pStyle w:val="BodyText"/>
        <w:kinsoku w:val="0"/>
        <w:overflowPunct w:val="0"/>
        <w:spacing w:line="276" w:lineRule="auto"/>
        <w:ind w:left="1080"/>
        <w:rPr>
          <w:spacing w:val="-1"/>
        </w:rPr>
      </w:pPr>
    </w:p>
    <w:p w:rsidR="00FB7CEB" w:rsidRDefault="00FB7CEB" w:rsidP="00731A6C">
      <w:pPr>
        <w:pStyle w:val="BodyText"/>
        <w:kinsoku w:val="0"/>
        <w:overflowPunct w:val="0"/>
        <w:spacing w:line="276" w:lineRule="auto"/>
        <w:ind w:left="1080" w:right="54"/>
        <w:rPr>
          <w:spacing w:val="-1"/>
        </w:rPr>
      </w:pPr>
      <w:r>
        <w:t>When the</w:t>
      </w:r>
      <w:r>
        <w:rPr>
          <w:spacing w:val="-1"/>
        </w:rPr>
        <w:t xml:space="preserve"> committee </w:t>
      </w:r>
      <w:r>
        <w:t>is ready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recommend</w:t>
      </w:r>
      <w:r>
        <w:t xml:space="preserve"> a</w:t>
      </w:r>
      <w:r>
        <w:rPr>
          <w:spacing w:val="-1"/>
        </w:rPr>
        <w:t xml:space="preserve"> pastoral</w:t>
      </w:r>
      <w:r>
        <w:t xml:space="preserve"> </w:t>
      </w:r>
      <w:r>
        <w:rPr>
          <w:spacing w:val="-1"/>
        </w:rPr>
        <w:t xml:space="preserve">candidate </w:t>
      </w:r>
      <w:r>
        <w:t>to the</w:t>
      </w:r>
      <w:r>
        <w:rPr>
          <w:spacing w:val="1"/>
        </w:rPr>
        <w:t xml:space="preserve"> </w:t>
      </w:r>
      <w:r>
        <w:rPr>
          <w:spacing w:val="-1"/>
        </w:rPr>
        <w:t>congregation</w:t>
      </w:r>
      <w:r>
        <w:rPr>
          <w:spacing w:val="73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 xml:space="preserve">should </w:t>
      </w:r>
      <w:r>
        <w:rPr>
          <w:spacing w:val="-1"/>
        </w:rPr>
        <w:t>first</w:t>
      </w:r>
      <w:r>
        <w:t xml:space="preserve"> notify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Session.</w:t>
      </w:r>
      <w:r>
        <w:t xml:space="preserve"> </w:t>
      </w:r>
      <w:r>
        <w:rPr>
          <w:spacing w:val="-1"/>
        </w:rPr>
        <w:t>The Session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then</w:t>
      </w:r>
      <w:r>
        <w:t xml:space="preserve"> </w:t>
      </w:r>
      <w:r>
        <w:rPr>
          <w:spacing w:val="-1"/>
        </w:rPr>
        <w:t>call</w:t>
      </w:r>
      <w:r>
        <w:t xml:space="preserve"> a</w:t>
      </w:r>
      <w:r>
        <w:rPr>
          <w:spacing w:val="-1"/>
        </w:rPr>
        <w:t xml:space="preserve"> meeting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the</w:t>
      </w:r>
      <w:r>
        <w:rPr>
          <w:spacing w:val="81"/>
        </w:rPr>
        <w:t xml:space="preserve"> </w:t>
      </w:r>
      <w:r>
        <w:rPr>
          <w:spacing w:val="-1"/>
        </w:rPr>
        <w:t xml:space="preserve">“purpose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receiving</w:t>
      </w:r>
      <w:r>
        <w:t xml:space="preserve"> a</w:t>
      </w:r>
      <w:r>
        <w:rPr>
          <w:spacing w:val="-1"/>
        </w:rPr>
        <w:t xml:space="preserve"> report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</w:t>
      </w:r>
      <w:r>
        <w:t xml:space="preserve">Pulpit </w:t>
      </w:r>
      <w:r>
        <w:rPr>
          <w:spacing w:val="-1"/>
        </w:rPr>
        <w:t>Committee and</w:t>
      </w:r>
      <w:r>
        <w:t xml:space="preserve"> to </w:t>
      </w:r>
      <w:r>
        <w:rPr>
          <w:spacing w:val="-1"/>
        </w:rPr>
        <w:t>conduct</w:t>
      </w:r>
      <w: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business</w:t>
      </w:r>
      <w:r>
        <w:rPr>
          <w:spacing w:val="85"/>
        </w:rPr>
        <w:t xml:space="preserve"> </w:t>
      </w:r>
      <w:r>
        <w:rPr>
          <w:spacing w:val="-1"/>
        </w:rPr>
        <w:t>that</w:t>
      </w:r>
      <w:r>
        <w:t xml:space="preserve"> may</w:t>
      </w:r>
      <w:r>
        <w:rPr>
          <w:spacing w:val="-3"/>
        </w:rPr>
        <w:t xml:space="preserve"> </w:t>
      </w:r>
      <w:r>
        <w:rPr>
          <w:spacing w:val="-1"/>
        </w:rPr>
        <w:t xml:space="preserve">arise </w:t>
      </w:r>
      <w:r>
        <w:t xml:space="preserve">from </w:t>
      </w:r>
      <w:r>
        <w:rPr>
          <w:spacing w:val="-1"/>
        </w:rPr>
        <w:t>it”.</w:t>
      </w:r>
      <w:r>
        <w:rPr>
          <w:spacing w:val="2"/>
        </w:rPr>
        <w:t xml:space="preserve"> </w:t>
      </w:r>
      <w:r>
        <w:rPr>
          <w:spacing w:val="-3"/>
        </w:rPr>
        <w:t>It</w:t>
      </w:r>
      <w:r>
        <w:rPr>
          <w:spacing w:val="2"/>
        </w:rPr>
        <w:t xml:space="preserve"> </w:t>
      </w:r>
      <w:r>
        <w:t xml:space="preserve">is </w:t>
      </w:r>
      <w:r>
        <w:rPr>
          <w:spacing w:val="-1"/>
        </w:rPr>
        <w:t>important</w:t>
      </w:r>
      <w:r>
        <w:t xml:space="preserve"> to </w:t>
      </w:r>
      <w:r>
        <w:rPr>
          <w:spacing w:val="-1"/>
        </w:rPr>
        <w:t>remember that</w:t>
      </w:r>
      <w:r>
        <w:t xml:space="preserve"> </w:t>
      </w:r>
      <w:r>
        <w:rPr>
          <w:spacing w:val="-1"/>
        </w:rPr>
        <w:t>the Session’s</w:t>
      </w:r>
      <w:r>
        <w:t xml:space="preserve"> responsibility</w:t>
      </w:r>
      <w:r>
        <w:rPr>
          <w:spacing w:val="-8"/>
        </w:rPr>
        <w:t xml:space="preserve"> </w:t>
      </w:r>
      <w:r>
        <w:t>is</w:t>
      </w:r>
      <w:r>
        <w:rPr>
          <w:spacing w:val="69"/>
        </w:rPr>
        <w:t xml:space="preserve"> </w:t>
      </w:r>
      <w:r>
        <w:t xml:space="preserve">to </w:t>
      </w:r>
      <w:r>
        <w:rPr>
          <w:spacing w:val="-1"/>
        </w:rPr>
        <w:t>call</w:t>
      </w:r>
      <w:r>
        <w:t xml:space="preserve"> a</w:t>
      </w:r>
      <w:r>
        <w:rPr>
          <w:spacing w:val="-1"/>
        </w:rPr>
        <w:t xml:space="preserve"> congregational</w:t>
      </w:r>
      <w:r>
        <w:rPr>
          <w:spacing w:val="2"/>
        </w:rPr>
        <w:t xml:space="preserve"> </w:t>
      </w:r>
      <w:r>
        <w:rPr>
          <w:spacing w:val="-1"/>
        </w:rPr>
        <w:t>meeting,</w:t>
      </w:r>
      <w:r>
        <w:t xml:space="preserve"> but it is not </w:t>
      </w:r>
      <w:r>
        <w:rPr>
          <w:spacing w:val="-1"/>
        </w:rPr>
        <w:t>their right</w:t>
      </w:r>
      <w:r>
        <w:t xml:space="preserve"> to </w:t>
      </w:r>
      <w:r>
        <w:rPr>
          <w:spacing w:val="-1"/>
        </w:rPr>
        <w:t>veto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committee’s</w:t>
      </w:r>
      <w:r>
        <w:rPr>
          <w:spacing w:val="59"/>
        </w:rPr>
        <w:t xml:space="preserve"> </w:t>
      </w:r>
      <w:r>
        <w:rPr>
          <w:spacing w:val="-1"/>
        </w:rPr>
        <w:t>recommendation.</w:t>
      </w:r>
    </w:p>
    <w:p w:rsidR="00FB7CEB" w:rsidRDefault="00FB7CEB" w:rsidP="00731A6C">
      <w:pPr>
        <w:pStyle w:val="BodyText"/>
        <w:kinsoku w:val="0"/>
        <w:overflowPunct w:val="0"/>
        <w:spacing w:line="276" w:lineRule="auto"/>
        <w:ind w:left="1080" w:right="54"/>
      </w:pPr>
    </w:p>
    <w:p w:rsidR="00FB7CEB" w:rsidRDefault="00FB7CEB" w:rsidP="00731A6C">
      <w:pPr>
        <w:pStyle w:val="BodyText"/>
        <w:kinsoku w:val="0"/>
        <w:overflowPunct w:val="0"/>
        <w:spacing w:line="276" w:lineRule="auto"/>
        <w:ind w:left="1080" w:right="54"/>
        <w:rPr>
          <w:spacing w:val="-1"/>
        </w:rPr>
      </w:pPr>
      <w:r w:rsidRPr="00C4123B">
        <w:rPr>
          <w:i/>
          <w:spacing w:val="-1"/>
        </w:rPr>
        <w:t>BCO</w:t>
      </w:r>
      <w:r>
        <w:rPr>
          <w:spacing w:val="-1"/>
        </w:rPr>
        <w:t xml:space="preserve"> 20-3</w:t>
      </w:r>
      <w:r>
        <w:t xml:space="preserve"> </w:t>
      </w:r>
      <w:r>
        <w:rPr>
          <w:spacing w:val="-1"/>
        </w:rPr>
        <w:t>recommends</w:t>
      </w:r>
      <w:r>
        <w:t xml:space="preserve"> that a</w:t>
      </w:r>
      <w:r>
        <w:rPr>
          <w:spacing w:val="-1"/>
        </w:rPr>
        <w:t xml:space="preserve"> </w:t>
      </w:r>
      <w:r>
        <w:t>PCA</w:t>
      </w:r>
      <w:r>
        <w:rPr>
          <w:spacing w:val="-1"/>
        </w:rPr>
        <w:t xml:space="preserve"> minister </w:t>
      </w:r>
      <w:r>
        <w:t>or</w:t>
      </w:r>
      <w:r>
        <w:rPr>
          <w:spacing w:val="-1"/>
        </w:rPr>
        <w:t xml:space="preserve"> ruling</w:t>
      </w:r>
      <w:r>
        <w:rPr>
          <w:spacing w:val="-3"/>
        </w:rPr>
        <w:t xml:space="preserve"> </w:t>
      </w:r>
      <w:r>
        <w:t>elder</w:t>
      </w:r>
      <w:r>
        <w:rPr>
          <w:spacing w:val="-1"/>
        </w:rPr>
        <w:t xml:space="preserve"> </w:t>
      </w:r>
      <w:r>
        <w:t>should be</w:t>
      </w:r>
      <w:r>
        <w:rPr>
          <w:spacing w:val="-1"/>
        </w:rPr>
        <w:t xml:space="preserve"> </w:t>
      </w:r>
      <w:r>
        <w:t>elected to</w:t>
      </w:r>
      <w:r>
        <w:rPr>
          <w:spacing w:val="51"/>
        </w:rPr>
        <w:t xml:space="preserve"> </w:t>
      </w:r>
      <w:r>
        <w:rPr>
          <w:spacing w:val="-1"/>
        </w:rPr>
        <w:t>preside,</w:t>
      </w:r>
      <w:r>
        <w:t xml:space="preserve"> but if</w:t>
      </w:r>
      <w:r>
        <w:rPr>
          <w:spacing w:val="-1"/>
        </w:rPr>
        <w:t xml:space="preserve"> that</w:t>
      </w:r>
      <w:r>
        <w:t xml:space="preserve"> is not possible</w:t>
      </w:r>
      <w:r>
        <w:rPr>
          <w:spacing w:val="-1"/>
        </w:rPr>
        <w:t xml:space="preserve"> then</w:t>
      </w:r>
      <w:r>
        <w:t xml:space="preserve"> any</w:t>
      </w:r>
      <w:r>
        <w:rPr>
          <w:spacing w:val="-5"/>
        </w:rPr>
        <w:t xml:space="preserve"> </w:t>
      </w:r>
      <w:r>
        <w:t>male</w:t>
      </w:r>
      <w:r>
        <w:rPr>
          <w:spacing w:val="-1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congregation</w:t>
      </w:r>
      <w:r>
        <w:t xml:space="preserve"> may</w:t>
      </w:r>
      <w:r>
        <w:rPr>
          <w:spacing w:val="47"/>
        </w:rPr>
        <w:t xml:space="preserve"> </w:t>
      </w:r>
      <w:r>
        <w:rPr>
          <w:spacing w:val="-1"/>
        </w:rPr>
        <w:t>preside.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following</w:t>
      </w:r>
      <w:r>
        <w:rPr>
          <w:spacing w:val="-3"/>
        </w:rPr>
        <w:t xml:space="preserve"> </w:t>
      </w:r>
      <w:r>
        <w:t xml:space="preserve">sections </w:t>
      </w:r>
      <w:r>
        <w:rPr>
          <w:spacing w:val="-1"/>
        </w:rPr>
        <w:t>give directions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1"/>
        </w:rPr>
        <w:t>to</w:t>
      </w:r>
      <w:r>
        <w:t xml:space="preserve"> how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nomination</w:t>
      </w:r>
      <w:r>
        <w:t xml:space="preserve"> should be</w:t>
      </w:r>
      <w:r>
        <w:rPr>
          <w:spacing w:val="69"/>
        </w:rPr>
        <w:t xml:space="preserve"> </w:t>
      </w:r>
      <w:r>
        <w:rPr>
          <w:spacing w:val="-1"/>
        </w:rPr>
        <w:t>presented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how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election</w:t>
      </w:r>
      <w:r>
        <w:t xml:space="preserve"> is to be</w:t>
      </w:r>
      <w:r>
        <w:rPr>
          <w:spacing w:val="-1"/>
        </w:rPr>
        <w:t xml:space="preserve"> conducted.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(See Appendix</w:t>
      </w:r>
      <w:r>
        <w:rPr>
          <w:spacing w:val="2"/>
        </w:rPr>
        <w:t xml:space="preserve"> </w:t>
      </w:r>
      <w:r>
        <w:t>B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sample</w:t>
      </w:r>
      <w:r>
        <w:rPr>
          <w:spacing w:val="65"/>
        </w:rPr>
        <w:t xml:space="preserve"> </w:t>
      </w:r>
      <w:r>
        <w:rPr>
          <w:spacing w:val="-1"/>
        </w:rPr>
        <w:t>docket.)</w:t>
      </w:r>
    </w:p>
    <w:p w:rsidR="00FB7CEB" w:rsidRDefault="00FB7CEB" w:rsidP="00731A6C">
      <w:pPr>
        <w:pStyle w:val="BodyText"/>
        <w:kinsoku w:val="0"/>
        <w:overflowPunct w:val="0"/>
        <w:spacing w:line="276" w:lineRule="auto"/>
        <w:ind w:left="1080" w:right="54"/>
      </w:pPr>
    </w:p>
    <w:p w:rsidR="00FB7CEB" w:rsidRDefault="00FB7CEB" w:rsidP="00731A6C">
      <w:pPr>
        <w:pStyle w:val="BodyText"/>
        <w:kinsoku w:val="0"/>
        <w:overflowPunct w:val="0"/>
        <w:spacing w:line="276" w:lineRule="auto"/>
        <w:ind w:left="1080" w:right="54"/>
        <w:rPr>
          <w:spacing w:val="-1"/>
        </w:rPr>
      </w:pPr>
      <w:r>
        <w:rPr>
          <w:spacing w:val="-1"/>
        </w:rPr>
        <w:t>After prayer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guidance,</w:t>
      </w:r>
      <w:r>
        <w:t xml:space="preserve"> the</w:t>
      </w:r>
      <w:r>
        <w:rPr>
          <w:spacing w:val="-1"/>
        </w:rPr>
        <w:t xml:space="preserve"> Moderator </w:t>
      </w:r>
      <w:r>
        <w:t xml:space="preserve">shall </w:t>
      </w:r>
      <w:r>
        <w:rPr>
          <w:spacing w:val="-1"/>
        </w:rPr>
        <w:t>ask</w:t>
      </w:r>
      <w:r>
        <w:t xml:space="preserve"> </w:t>
      </w:r>
      <w:r>
        <w:rPr>
          <w:spacing w:val="-1"/>
        </w:rPr>
        <w:t>“Are</w:t>
      </w:r>
      <w:r>
        <w:rPr>
          <w:spacing w:val="3"/>
        </w:rPr>
        <w:t xml:space="preserve"> </w:t>
      </w:r>
      <w:r>
        <w:rPr>
          <w:spacing w:val="-2"/>
        </w:rPr>
        <w:t>you</w:t>
      </w:r>
      <w:r>
        <w:rPr>
          <w:spacing w:val="2"/>
        </w:rPr>
        <w:t xml:space="preserve"> </w:t>
      </w:r>
      <w:r>
        <w:t>ready</w:t>
      </w:r>
      <w:r>
        <w:rPr>
          <w:spacing w:val="-5"/>
        </w:rPr>
        <w:t xml:space="preserve"> </w:t>
      </w:r>
      <w:r>
        <w:t>to proceed to the</w:t>
      </w:r>
      <w:r>
        <w:rPr>
          <w:spacing w:val="59"/>
        </w:rPr>
        <w:t xml:space="preserve"> </w:t>
      </w:r>
      <w:r>
        <w:rPr>
          <w:spacing w:val="-1"/>
        </w:rPr>
        <w:t>election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Pastor?”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the congregation</w:t>
      </w:r>
      <w:r>
        <w:t xml:space="preserve"> </w:t>
      </w:r>
      <w:r>
        <w:rPr>
          <w:spacing w:val="-1"/>
        </w:rPr>
        <w:t>declares</w:t>
      </w:r>
      <w:r>
        <w:rPr>
          <w:spacing w:val="2"/>
        </w:rPr>
        <w:t xml:space="preserve"> </w:t>
      </w:r>
      <w:r>
        <w:rPr>
          <w:spacing w:val="-1"/>
        </w:rPr>
        <w:t>themselves</w:t>
      </w:r>
      <w:r>
        <w:t xml:space="preserve"> </w:t>
      </w:r>
      <w:r>
        <w:rPr>
          <w:spacing w:val="-1"/>
        </w:rPr>
        <w:t>ready,</w:t>
      </w:r>
      <w:r>
        <w:t xml:space="preserve"> then </w:t>
      </w:r>
      <w:r>
        <w:rPr>
          <w:spacing w:val="-1"/>
        </w:rPr>
        <w:t>the</w:t>
      </w:r>
      <w:r>
        <w:rPr>
          <w:spacing w:val="67"/>
        </w:rPr>
        <w:t xml:space="preserve"> </w:t>
      </w:r>
      <w:r>
        <w:rPr>
          <w:spacing w:val="-1"/>
        </w:rPr>
        <w:t xml:space="preserve">moderator </w:t>
      </w:r>
      <w:r>
        <w:t xml:space="preserve">calls </w:t>
      </w:r>
      <w:r>
        <w:rPr>
          <w:spacing w:val="-1"/>
        </w:rPr>
        <w:t>for nominations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proceeds</w:t>
      </w:r>
      <w:r>
        <w:t xml:space="preserve"> to voting</w:t>
      </w:r>
      <w:r>
        <w:rPr>
          <w:spacing w:val="-3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ballot.</w:t>
      </w:r>
      <w:r>
        <w:t xml:space="preserve"> A</w:t>
      </w:r>
      <w:r>
        <w:rPr>
          <w:spacing w:val="-1"/>
        </w:rPr>
        <w:t xml:space="preserve"> </w:t>
      </w:r>
      <w:r>
        <w:rPr>
          <w:spacing w:val="-1"/>
        </w:rPr>
        <w:lastRenderedPageBreak/>
        <w:t>majority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those</w:t>
      </w:r>
      <w:r>
        <w:rPr>
          <w:spacing w:val="77"/>
        </w:rPr>
        <w:t xml:space="preserve"> </w:t>
      </w:r>
      <w:r>
        <w:rPr>
          <w:spacing w:val="-1"/>
        </w:rPr>
        <w:t>present</w:t>
      </w:r>
      <w:r>
        <w:t xml:space="preserve"> </w:t>
      </w:r>
      <w:r>
        <w:rPr>
          <w:spacing w:val="-1"/>
        </w:rPr>
        <w:t>shall</w:t>
      </w:r>
      <w:r>
        <w:t xml:space="preserve"> be</w:t>
      </w:r>
      <w:r>
        <w:rPr>
          <w:spacing w:val="-1"/>
        </w:rPr>
        <w:t xml:space="preserve"> required</w:t>
      </w:r>
      <w:r>
        <w:rPr>
          <w:spacing w:val="2"/>
        </w:rPr>
        <w:t xml:space="preserve"> </w:t>
      </w:r>
      <w:r>
        <w:t xml:space="preserve">to </w:t>
      </w:r>
      <w:r>
        <w:rPr>
          <w:spacing w:val="-1"/>
        </w:rPr>
        <w:t>elect.</w:t>
      </w:r>
      <w:r>
        <w:t xml:space="preserve"> When the</w:t>
      </w:r>
      <w:r>
        <w:rPr>
          <w:spacing w:val="-1"/>
        </w:rPr>
        <w:t xml:space="preserve"> congregation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voted</w:t>
      </w:r>
      <w:r>
        <w:t xml:space="preserve"> to issue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call, it</w:t>
      </w:r>
      <w:r>
        <w:rPr>
          <w:spacing w:val="65"/>
        </w:rPr>
        <w:t xml:space="preserve"> </w:t>
      </w:r>
      <w:r>
        <w:t xml:space="preserve">must </w:t>
      </w:r>
      <w:r>
        <w:rPr>
          <w:spacing w:val="-1"/>
        </w:rPr>
        <w:t>first</w:t>
      </w:r>
      <w:r>
        <w:t xml:space="preserve"> </w:t>
      </w:r>
      <w:r>
        <w:rPr>
          <w:spacing w:val="-1"/>
        </w:rPr>
        <w:t>appoint</w:t>
      </w:r>
      <w:r>
        <w:t xml:space="preserve"> those</w:t>
      </w:r>
      <w:r>
        <w:rPr>
          <w:spacing w:val="-1"/>
        </w:rPr>
        <w:t xml:space="preserve"> who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sign</w:t>
      </w:r>
      <w:r>
        <w:t xml:space="preserve"> the</w:t>
      </w:r>
      <w:r>
        <w:rPr>
          <w:spacing w:val="-1"/>
        </w:rPr>
        <w:t xml:space="preserve"> call</w:t>
      </w:r>
      <w: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well</w:t>
      </w:r>
      <w:r>
        <w:t xml:space="preserve"> </w:t>
      </w:r>
      <w:r>
        <w:rPr>
          <w:spacing w:val="-1"/>
        </w:rPr>
        <w:t>as</w:t>
      </w:r>
      <w:r>
        <w:t xml:space="preserve"> those</w:t>
      </w:r>
      <w:r>
        <w:rPr>
          <w:spacing w:val="-1"/>
        </w:rPr>
        <w:t xml:space="preserve"> who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 xml:space="preserve">prosecute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call</w:t>
      </w:r>
      <w:r>
        <w:t xml:space="preserve"> </w:t>
      </w:r>
      <w:r>
        <w:rPr>
          <w:spacing w:val="-1"/>
        </w:rPr>
        <w:t>before presbytery.</w:t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1080"/>
      </w:pPr>
    </w:p>
    <w:p w:rsidR="00C4123B" w:rsidRDefault="00FB7CEB" w:rsidP="00731A6C">
      <w:pPr>
        <w:pStyle w:val="BodyText"/>
        <w:kinsoku w:val="0"/>
        <w:overflowPunct w:val="0"/>
        <w:spacing w:line="276" w:lineRule="auto"/>
        <w:ind w:left="1080" w:right="54"/>
        <w:rPr>
          <w:color w:val="000000"/>
          <w:spacing w:val="-1"/>
        </w:rPr>
      </w:pPr>
      <w:r>
        <w:t>A</w:t>
      </w:r>
      <w:r>
        <w:rPr>
          <w:spacing w:val="-1"/>
        </w:rPr>
        <w:t xml:space="preserve"> sample form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call</w:t>
      </w:r>
      <w:r>
        <w:t xml:space="preserve"> can be</w:t>
      </w:r>
      <w:r>
        <w:rPr>
          <w:spacing w:val="-1"/>
        </w:rPr>
        <w:t xml:space="preserve"> found</w:t>
      </w:r>
      <w:r>
        <w:t xml:space="preserve"> in </w:t>
      </w:r>
      <w:r>
        <w:rPr>
          <w:spacing w:val="-1"/>
        </w:rPr>
        <w:t>Appendix</w:t>
      </w:r>
      <w:r>
        <w:rPr>
          <w:spacing w:val="2"/>
        </w:rPr>
        <w:t xml:space="preserve"> </w:t>
      </w:r>
      <w:r>
        <w:t>J in the</w:t>
      </w:r>
      <w:r>
        <w:rPr>
          <w:spacing w:val="-1"/>
        </w:rPr>
        <w:t xml:space="preserve"> </w:t>
      </w:r>
      <w:r w:rsidRPr="00C4123B">
        <w:rPr>
          <w:i/>
          <w:spacing w:val="-1"/>
        </w:rPr>
        <w:t>BCO</w:t>
      </w:r>
      <w:r>
        <w:rPr>
          <w:spacing w:val="-1"/>
        </w:rPr>
        <w:t>.</w:t>
      </w:r>
      <w:r>
        <w:t xml:space="preserve"> </w:t>
      </w:r>
      <w:r>
        <w:rPr>
          <w:spacing w:val="-1"/>
        </w:rPr>
        <w:t>Also,</w:t>
      </w:r>
      <w:r>
        <w:t xml:space="preserve"> </w:t>
      </w:r>
      <w:r>
        <w:rPr>
          <w:spacing w:val="-1"/>
        </w:rPr>
        <w:t>PCA’s</w:t>
      </w:r>
      <w:r>
        <w:rPr>
          <w:spacing w:val="55"/>
        </w:rPr>
        <w:t xml:space="preserve"> </w:t>
      </w:r>
      <w:r>
        <w:rPr>
          <w:spacing w:val="-1"/>
        </w:rPr>
        <w:t>Retirement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Benefits,</w:t>
      </w:r>
      <w:r>
        <w:t xml:space="preserve"> </w:t>
      </w:r>
      <w:r>
        <w:rPr>
          <w:spacing w:val="-1"/>
        </w:rPr>
        <w:t>Inc. has</w:t>
      </w:r>
      <w:r>
        <w:t xml:space="preserve"> </w:t>
      </w:r>
      <w:r>
        <w:rPr>
          <w:spacing w:val="-1"/>
        </w:rPr>
        <w:t>prepared</w:t>
      </w:r>
      <w:r>
        <w:t xml:space="preserve"> PCA</w:t>
      </w:r>
      <w:r>
        <w:rPr>
          <w:spacing w:val="-1"/>
        </w:rPr>
        <w:t xml:space="preserve"> Call</w:t>
      </w:r>
      <w:r>
        <w:t xml:space="preserve"> </w:t>
      </w:r>
      <w:r>
        <w:rPr>
          <w:spacing w:val="-1"/>
        </w:rPr>
        <w:t>Package Guidelines</w:t>
      </w:r>
      <w:r>
        <w:t xml:space="preserve"> to </w:t>
      </w:r>
      <w:r>
        <w:rPr>
          <w:spacing w:val="-1"/>
        </w:rPr>
        <w:t>assist</w:t>
      </w:r>
      <w:r>
        <w:rPr>
          <w:spacing w:val="93"/>
        </w:rPr>
        <w:t xml:space="preserve"> </w:t>
      </w:r>
      <w:r>
        <w:rPr>
          <w:spacing w:val="-1"/>
        </w:rPr>
        <w:t>congregations</w:t>
      </w:r>
      <w:r>
        <w:t xml:space="preserve"> in the</w:t>
      </w:r>
      <w:r>
        <w:rPr>
          <w:spacing w:val="-1"/>
        </w:rPr>
        <w:t xml:space="preserve"> </w:t>
      </w:r>
      <w:r>
        <w:t>formulation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call.</w:t>
      </w:r>
      <w:r>
        <w:t xml:space="preserve"> </w:t>
      </w:r>
      <w:r>
        <w:rPr>
          <w:spacing w:val="-1"/>
        </w:rPr>
        <w:t>(</w:t>
      </w:r>
      <w:hyperlink r:id="rId18" w:history="1">
        <w:r w:rsidRPr="00C4123B">
          <w:rPr>
            <w:bCs/>
            <w:color w:val="0000FF"/>
            <w:spacing w:val="-1"/>
            <w:u w:val="thick"/>
          </w:rPr>
          <w:t>https://pcarbi.org/wp-</w:t>
        </w:r>
      </w:hyperlink>
      <w:r w:rsidRPr="00C4123B">
        <w:rPr>
          <w:bCs/>
          <w:color w:val="0000FF"/>
        </w:rPr>
        <w:t xml:space="preserve">  </w:t>
      </w:r>
      <w:hyperlink r:id="rId19" w:history="1">
        <w:r w:rsidRPr="00C4123B">
          <w:rPr>
            <w:bCs/>
            <w:color w:val="0000FF"/>
            <w:spacing w:val="-1"/>
            <w:u w:val="thick"/>
          </w:rPr>
          <w:t>content/uploads/2014/09/RBICallPackage17-2.pdf</w:t>
        </w:r>
      </w:hyperlink>
      <w:r>
        <w:rPr>
          <w:color w:val="000000"/>
          <w:spacing w:val="-1"/>
        </w:rPr>
        <w:t>)</w:t>
      </w:r>
    </w:p>
    <w:p w:rsidR="00FB7CEB" w:rsidRDefault="00C4123B" w:rsidP="00F11BC5">
      <w:pPr>
        <w:pStyle w:val="BodyText"/>
        <w:kinsoku w:val="0"/>
        <w:overflowPunct w:val="0"/>
        <w:spacing w:line="276" w:lineRule="auto"/>
        <w:ind w:left="1814" w:right="1836"/>
        <w:jc w:val="center"/>
        <w:rPr>
          <w:sz w:val="20"/>
          <w:szCs w:val="20"/>
        </w:rPr>
      </w:pPr>
      <w:r>
        <w:rPr>
          <w:color w:val="000000"/>
          <w:spacing w:val="-1"/>
        </w:rPr>
        <w:br w:type="page"/>
      </w:r>
    </w:p>
    <w:p w:rsidR="00FB7CEB" w:rsidRDefault="00FB7CEB" w:rsidP="00866B9A">
      <w:pPr>
        <w:pStyle w:val="Heading1"/>
        <w:kinsoku w:val="0"/>
        <w:overflowPunct w:val="0"/>
        <w:spacing w:before="0" w:line="276" w:lineRule="auto"/>
        <w:ind w:left="0" w:right="54"/>
        <w:jc w:val="center"/>
        <w:rPr>
          <w:b w:val="0"/>
          <w:bCs w:val="0"/>
        </w:rPr>
      </w:pPr>
      <w:bookmarkStart w:id="5" w:name="007_Judicial_Matters"/>
      <w:bookmarkEnd w:id="5"/>
      <w:r>
        <w:rPr>
          <w:spacing w:val="-1"/>
        </w:rPr>
        <w:t xml:space="preserve">JUDICIAL </w:t>
      </w:r>
      <w:r>
        <w:rPr>
          <w:spacing w:val="-2"/>
        </w:rPr>
        <w:t>MATTERS</w:t>
      </w:r>
    </w:p>
    <w:p w:rsidR="00866B9A" w:rsidRDefault="00866B9A" w:rsidP="007C6F60">
      <w:pPr>
        <w:pStyle w:val="BodyText"/>
        <w:kinsoku w:val="0"/>
        <w:overflowPunct w:val="0"/>
        <w:spacing w:line="276" w:lineRule="auto"/>
        <w:ind w:left="0" w:right="54"/>
        <w:jc w:val="both"/>
        <w:rPr>
          <w:spacing w:val="-1"/>
        </w:rPr>
      </w:pPr>
    </w:p>
    <w:p w:rsidR="00FB7CEB" w:rsidRDefault="00FB7CEB" w:rsidP="00866B9A">
      <w:pPr>
        <w:pStyle w:val="BodyText"/>
        <w:kinsoku w:val="0"/>
        <w:overflowPunct w:val="0"/>
        <w:spacing w:line="276" w:lineRule="auto"/>
        <w:ind w:left="0" w:right="54"/>
        <w:rPr>
          <w:spacing w:val="-1"/>
        </w:rPr>
      </w:pPr>
      <w:r>
        <w:rPr>
          <w:spacing w:val="-1"/>
        </w:rPr>
        <w:t xml:space="preserve">The </w:t>
      </w:r>
      <w:r w:rsidRPr="00C4123B">
        <w:rPr>
          <w:i/>
          <w:spacing w:val="-1"/>
        </w:rPr>
        <w:t>BCO</w:t>
      </w:r>
      <w:r>
        <w:rPr>
          <w:spacing w:val="-1"/>
        </w:rPr>
        <w:t xml:space="preserve"> states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 xml:space="preserve">“Discipline </w:t>
      </w:r>
      <w:r>
        <w:t>is the</w:t>
      </w:r>
      <w:r>
        <w:rPr>
          <w:spacing w:val="-1"/>
        </w:rPr>
        <w:t xml:space="preserve"> exercise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t xml:space="preserve"> to the</w:t>
      </w:r>
      <w:r>
        <w:rPr>
          <w:spacing w:val="1"/>
        </w:rPr>
        <w:t xml:space="preserve"> </w:t>
      </w:r>
      <w:r>
        <w:rPr>
          <w:spacing w:val="-1"/>
        </w:rPr>
        <w:t xml:space="preserve">church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Jesus</w:t>
      </w:r>
      <w:r>
        <w:rPr>
          <w:spacing w:val="61"/>
        </w:rPr>
        <w:t xml:space="preserve"> </w:t>
      </w:r>
      <w:r>
        <w:rPr>
          <w:spacing w:val="-1"/>
        </w:rPr>
        <w:t>Christ</w:t>
      </w:r>
      <w:r>
        <w:t xml:space="preserve"> to </w:t>
      </w:r>
      <w:r>
        <w:rPr>
          <w:spacing w:val="-1"/>
        </w:rPr>
        <w:t>instruct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guide </w:t>
      </w:r>
      <w:r>
        <w:t xml:space="preserve">its </w:t>
      </w:r>
      <w:r>
        <w:rPr>
          <w:spacing w:val="-1"/>
        </w:rPr>
        <w:t>members</w:t>
      </w:r>
      <w:r>
        <w:t xml:space="preserve"> </w:t>
      </w:r>
      <w:r>
        <w:rPr>
          <w:spacing w:val="-1"/>
        </w:rPr>
        <w:t>and</w:t>
      </w:r>
      <w:r>
        <w:t xml:space="preserve"> to promote</w:t>
      </w:r>
      <w:r>
        <w:rPr>
          <w:spacing w:val="-1"/>
        </w:rPr>
        <w:t xml:space="preserve"> </w:t>
      </w:r>
      <w:r>
        <w:t>its purity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welfare.”</w:t>
      </w:r>
      <w:r>
        <w:rPr>
          <w:spacing w:val="3"/>
        </w:rPr>
        <w:t xml:space="preserve"> </w:t>
      </w:r>
      <w:r>
        <w:rPr>
          <w:spacing w:val="-2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goes</w:t>
      </w:r>
      <w:r>
        <w:t xml:space="preserve"> on to</w:t>
      </w:r>
      <w:r>
        <w:rPr>
          <w:spacing w:val="61"/>
        </w:rPr>
        <w:t xml:space="preserve"> </w:t>
      </w:r>
      <w:r>
        <w:rPr>
          <w:spacing w:val="-1"/>
        </w:rPr>
        <w:t>instruct</w:t>
      </w:r>
      <w:r>
        <w:t xml:space="preserve"> </w:t>
      </w:r>
      <w:r>
        <w:rPr>
          <w:spacing w:val="-1"/>
        </w:rPr>
        <w:t>that</w:t>
      </w:r>
      <w:r>
        <w:t xml:space="preserve"> it </w:t>
      </w:r>
      <w:r>
        <w:rPr>
          <w:spacing w:val="-1"/>
        </w:rPr>
        <w:t>“.</w:t>
      </w:r>
      <w:r>
        <w:t xml:space="preserve"> . . is </w:t>
      </w:r>
      <w:r>
        <w:rPr>
          <w:spacing w:val="-1"/>
        </w:rPr>
        <w:t xml:space="preserve">for </w:t>
      </w:r>
      <w:r>
        <w:t>building</w:t>
      </w:r>
      <w:r>
        <w:rPr>
          <w:spacing w:val="-3"/>
        </w:rPr>
        <w:t xml:space="preserve"> </w:t>
      </w:r>
      <w:r>
        <w:t xml:space="preserve">up, </w:t>
      </w:r>
      <w:r>
        <w:rPr>
          <w:spacing w:val="-1"/>
        </w:rPr>
        <w:t>and</w:t>
      </w:r>
      <w:r>
        <w:t xml:space="preserve"> not </w:t>
      </w:r>
      <w:r>
        <w:rPr>
          <w:spacing w:val="-1"/>
        </w:rPr>
        <w:t>for destruction.</w:t>
      </w:r>
      <w:r>
        <w:rPr>
          <w:spacing w:val="2"/>
        </w:rPr>
        <w:t xml:space="preserve"> </w:t>
      </w:r>
      <w:r>
        <w:rPr>
          <w:spacing w:val="-3"/>
        </w:rPr>
        <w:t>It</w:t>
      </w:r>
      <w:r>
        <w:t xml:space="preserve"> is to be</w:t>
      </w:r>
      <w:r>
        <w:rPr>
          <w:spacing w:val="1"/>
        </w:rPr>
        <w:t xml:space="preserve"> </w:t>
      </w:r>
      <w:r>
        <w:rPr>
          <w:spacing w:val="-1"/>
        </w:rPr>
        <w:t>exercised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under</w:t>
      </w:r>
      <w:r>
        <w:rPr>
          <w:spacing w:val="1"/>
        </w:rPr>
        <w:t xml:space="preserve"> </w:t>
      </w:r>
      <w:r>
        <w:t>a</w:t>
      </w:r>
      <w:r>
        <w:rPr>
          <w:spacing w:val="77"/>
        </w:rPr>
        <w:t xml:space="preserve"> </w:t>
      </w:r>
      <w:r>
        <w:rPr>
          <w:spacing w:val="-1"/>
        </w:rPr>
        <w:t>dispensation</w:t>
      </w:r>
      <w:r>
        <w:t xml:space="preserve"> of</w:t>
      </w:r>
      <w:r>
        <w:rPr>
          <w:spacing w:val="-1"/>
        </w:rPr>
        <w:t xml:space="preserve"> </w:t>
      </w:r>
      <w:r>
        <w:t>mercy</w:t>
      </w:r>
      <w:r>
        <w:rPr>
          <w:spacing w:val="-3"/>
        </w:rPr>
        <w:t xml:space="preserve"> </w:t>
      </w:r>
      <w:r>
        <w:t xml:space="preserve">and not </w:t>
      </w:r>
      <w:r>
        <w:rPr>
          <w:spacing w:val="-1"/>
        </w:rPr>
        <w:t>wrath.”</w:t>
      </w:r>
    </w:p>
    <w:p w:rsidR="00FB7CEB" w:rsidRDefault="00FB7CEB" w:rsidP="00866B9A">
      <w:pPr>
        <w:pStyle w:val="BodyText"/>
        <w:kinsoku w:val="0"/>
        <w:overflowPunct w:val="0"/>
        <w:spacing w:line="276" w:lineRule="auto"/>
        <w:ind w:left="0" w:right="54"/>
        <w:rPr>
          <w:sz w:val="27"/>
          <w:szCs w:val="27"/>
        </w:rPr>
      </w:pPr>
    </w:p>
    <w:p w:rsidR="00FB7CEB" w:rsidRDefault="00FB7CEB" w:rsidP="00866B9A">
      <w:pPr>
        <w:pStyle w:val="BodyText"/>
        <w:kinsoku w:val="0"/>
        <w:overflowPunct w:val="0"/>
        <w:spacing w:line="276" w:lineRule="auto"/>
        <w:ind w:left="0" w:right="54"/>
      </w:pPr>
      <w:r w:rsidRPr="00535547">
        <w:rPr>
          <w:spacing w:val="-2"/>
        </w:rPr>
        <w:t>Whenever the Session finds it necessary to exercise church discipline, the “Rules of Discipline”</w:t>
      </w:r>
      <w:r>
        <w:rPr>
          <w:spacing w:val="72"/>
        </w:rPr>
        <w:t xml:space="preserve"> </w:t>
      </w:r>
      <w:r>
        <w:t>should be</w:t>
      </w:r>
      <w:r>
        <w:rPr>
          <w:spacing w:val="-1"/>
        </w:rPr>
        <w:t xml:space="preserve"> carefully</w:t>
      </w:r>
      <w:r>
        <w:rPr>
          <w:spacing w:val="-5"/>
        </w:rPr>
        <w:t xml:space="preserve"> </w:t>
      </w:r>
      <w:r>
        <w:t xml:space="preserve">studied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entire Session,</w:t>
      </w:r>
      <w:r>
        <w:rPr>
          <w:spacing w:val="2"/>
        </w:rPr>
        <w:t xml:space="preserve"> </w:t>
      </w:r>
      <w:r>
        <w:t xml:space="preserve">so </w:t>
      </w:r>
      <w:r>
        <w:rPr>
          <w:spacing w:val="-1"/>
        </w:rPr>
        <w:t>that</w:t>
      </w:r>
      <w:r>
        <w:t xml:space="preserve"> it is </w:t>
      </w:r>
      <w:r>
        <w:rPr>
          <w:spacing w:val="-1"/>
        </w:rPr>
        <w:t>conducted</w:t>
      </w:r>
      <w:r>
        <w:t xml:space="preserve"> </w:t>
      </w:r>
      <w:r>
        <w:rPr>
          <w:spacing w:val="-1"/>
        </w:rPr>
        <w:t>according</w:t>
      </w:r>
      <w:r>
        <w:rPr>
          <w:spacing w:val="-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guidelines</w:t>
      </w:r>
      <w:r>
        <w:rPr>
          <w:spacing w:val="87"/>
        </w:rP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forth</w:t>
      </w:r>
      <w:r>
        <w:t xml:space="preserve"> in the</w:t>
      </w:r>
      <w:r>
        <w:rPr>
          <w:spacing w:val="-1"/>
        </w:rPr>
        <w:t xml:space="preserve"> </w:t>
      </w:r>
      <w:r w:rsidRPr="00D4440D">
        <w:rPr>
          <w:i/>
          <w:spacing w:val="-1"/>
        </w:rPr>
        <w:t>BCO</w:t>
      </w:r>
      <w:r>
        <w:rPr>
          <w:spacing w:val="-1"/>
        </w:rPr>
        <w:t>.</w:t>
      </w:r>
      <w:r>
        <w:t xml:space="preserve">  A</w:t>
      </w:r>
      <w:r>
        <w:rPr>
          <w:spacing w:val="1"/>
        </w:rPr>
        <w:t xml:space="preserve"> </w:t>
      </w:r>
      <w:r>
        <w:rPr>
          <w:spacing w:val="-1"/>
        </w:rPr>
        <w:t>procedural</w:t>
      </w:r>
      <w:r>
        <w:t xml:space="preserve"> </w:t>
      </w:r>
      <w:r>
        <w:rPr>
          <w:spacing w:val="-1"/>
        </w:rPr>
        <w:t>checklist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Rules</w:t>
      </w:r>
      <w:r>
        <w:t xml:space="preserve"> of</w:t>
      </w:r>
      <w:r>
        <w:rPr>
          <w:spacing w:val="-1"/>
        </w:rPr>
        <w:t xml:space="preserve"> Discipline </w:t>
      </w:r>
      <w:r>
        <w:t>can be</w:t>
      </w:r>
      <w:r>
        <w:rPr>
          <w:spacing w:val="-1"/>
        </w:rPr>
        <w:t xml:space="preserve"> found</w:t>
      </w:r>
      <w:r>
        <w:t xml:space="preserve"> in</w:t>
      </w:r>
      <w:r>
        <w:rPr>
          <w:spacing w:val="79"/>
        </w:rPr>
        <w:t xml:space="preserve"> </w:t>
      </w:r>
      <w:r>
        <w:rPr>
          <w:spacing w:val="-1"/>
        </w:rPr>
        <w:t>Appendix</w:t>
      </w:r>
      <w:r>
        <w:rPr>
          <w:spacing w:val="2"/>
        </w:rPr>
        <w:t xml:space="preserve"> </w:t>
      </w:r>
      <w:r>
        <w:t>C.</w:t>
      </w:r>
    </w:p>
    <w:p w:rsidR="007C6F60" w:rsidRDefault="007C6F60" w:rsidP="00866B9A">
      <w:pPr>
        <w:pStyle w:val="BodyText"/>
        <w:kinsoku w:val="0"/>
        <w:overflowPunct w:val="0"/>
        <w:spacing w:line="276" w:lineRule="auto"/>
        <w:ind w:left="0" w:right="54"/>
        <w:rPr>
          <w:spacing w:val="-2"/>
        </w:rPr>
      </w:pPr>
    </w:p>
    <w:p w:rsidR="00FB7CEB" w:rsidRDefault="00FB7CEB" w:rsidP="00866B9A">
      <w:pPr>
        <w:pStyle w:val="BodyText"/>
        <w:kinsoku w:val="0"/>
        <w:overflowPunct w:val="0"/>
        <w:spacing w:line="276" w:lineRule="auto"/>
        <w:ind w:left="0" w:right="54"/>
        <w:rPr>
          <w:spacing w:val="-1"/>
        </w:rPr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 xml:space="preserve">discipline </w:t>
      </w:r>
      <w:r>
        <w:t xml:space="preserve">is </w:t>
      </w:r>
      <w:r>
        <w:rPr>
          <w:spacing w:val="-1"/>
        </w:rPr>
        <w:t>administered,</w:t>
      </w:r>
      <w:r>
        <w:t xml:space="preserve"> a</w:t>
      </w:r>
      <w:r>
        <w:rPr>
          <w:spacing w:val="-1"/>
        </w:rPr>
        <w:t xml:space="preserve"> careful</w:t>
      </w:r>
      <w:r>
        <w:t xml:space="preserve"> </w:t>
      </w:r>
      <w:r>
        <w:rPr>
          <w:spacing w:val="-1"/>
        </w:rPr>
        <w:t>record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case</w:t>
      </w:r>
      <w:r>
        <w:rPr>
          <w:spacing w:val="1"/>
        </w:rPr>
        <w:t xml:space="preserve"> </w:t>
      </w:r>
      <w:r>
        <w:rPr>
          <w:i/>
          <w:iCs/>
          <w:spacing w:val="-1"/>
        </w:rPr>
        <w:t>must</w:t>
      </w:r>
      <w:r>
        <w:rPr>
          <w:i/>
          <w:iCs/>
        </w:rPr>
        <w:t xml:space="preserve"> be</w:t>
      </w:r>
      <w:r>
        <w:rPr>
          <w:i/>
          <w:iCs/>
          <w:spacing w:val="-1"/>
        </w:rPr>
        <w:t xml:space="preserve"> </w:t>
      </w:r>
      <w:r>
        <w:rPr>
          <w:spacing w:val="-1"/>
        </w:rPr>
        <w:t>included</w:t>
      </w:r>
      <w:r>
        <w:t xml:space="preserve"> </w:t>
      </w:r>
      <w:r>
        <w:rPr>
          <w:spacing w:val="1"/>
        </w:rPr>
        <w:t>in</w:t>
      </w:r>
      <w:r>
        <w:t xml:space="preserve"> the</w:t>
      </w:r>
      <w:r>
        <w:rPr>
          <w:spacing w:val="-1"/>
        </w:rPr>
        <w:t xml:space="preserve"> minutes</w:t>
      </w:r>
      <w:r>
        <w:rPr>
          <w:spacing w:val="93"/>
        </w:rPr>
        <w:t xml:space="preserve"> </w:t>
      </w:r>
      <w:r>
        <w:rPr>
          <w:spacing w:val="-1"/>
        </w:rPr>
        <w:t>according</w:t>
      </w:r>
      <w:r>
        <w:rPr>
          <w:spacing w:val="-3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 xml:space="preserve">instructions in </w:t>
      </w:r>
      <w:r w:rsidRPr="00D4440D">
        <w:rPr>
          <w:i/>
          <w:spacing w:val="-1"/>
        </w:rPr>
        <w:t>BCO</w:t>
      </w:r>
      <w:r>
        <w:rPr>
          <w:spacing w:val="-1"/>
        </w:rPr>
        <w:t xml:space="preserve"> 32-18.</w:t>
      </w:r>
    </w:p>
    <w:p w:rsidR="007C6F60" w:rsidRDefault="007C6F60" w:rsidP="00866B9A">
      <w:pPr>
        <w:pStyle w:val="BodyText"/>
        <w:kinsoku w:val="0"/>
        <w:overflowPunct w:val="0"/>
        <w:spacing w:line="276" w:lineRule="auto"/>
        <w:ind w:left="0" w:right="54"/>
      </w:pPr>
    </w:p>
    <w:p w:rsidR="00377C46" w:rsidRDefault="00FB7CEB" w:rsidP="00866B9A">
      <w:pPr>
        <w:pStyle w:val="BodyText"/>
        <w:kinsoku w:val="0"/>
        <w:overflowPunct w:val="0"/>
        <w:spacing w:line="276" w:lineRule="auto"/>
        <w:ind w:left="0" w:right="54"/>
        <w:rPr>
          <w:spacing w:val="-1"/>
        </w:rPr>
      </w:pPr>
      <w:r>
        <w:t>Some</w:t>
      </w:r>
      <w:r>
        <w:rPr>
          <w:spacing w:val="-1"/>
        </w:rPr>
        <w:t xml:space="preserve"> </w:t>
      </w:r>
      <w:r>
        <w:t>PCA</w:t>
      </w:r>
      <w:r>
        <w:rPr>
          <w:spacing w:val="-1"/>
        </w:rPr>
        <w:t xml:space="preserve"> churches</w:t>
      </w:r>
      <w:r>
        <w:t xml:space="preserve"> have</w:t>
      </w:r>
      <w:r>
        <w:rPr>
          <w:spacing w:val="-1"/>
        </w:rPr>
        <w:t xml:space="preserve"> established</w:t>
      </w:r>
      <w:r>
        <w:t xml:space="preserve"> </w:t>
      </w:r>
      <w:r>
        <w:rPr>
          <w:spacing w:val="-1"/>
        </w:rPr>
        <w:t>“Judicial</w:t>
      </w:r>
      <w:r>
        <w:t xml:space="preserve"> Commissions”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adjudicate cases</w:t>
      </w:r>
      <w: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church</w:t>
      </w:r>
      <w:r>
        <w:rPr>
          <w:spacing w:val="71"/>
        </w:rPr>
        <w:t xml:space="preserve"> </w:t>
      </w:r>
      <w:r>
        <w:rPr>
          <w:spacing w:val="-1"/>
        </w:rPr>
        <w:t>discipline.</w:t>
      </w:r>
      <w:r>
        <w:t xml:space="preserve"> </w:t>
      </w:r>
      <w:r>
        <w:rPr>
          <w:spacing w:val="-1"/>
        </w:rPr>
        <w:t xml:space="preserve">(See </w:t>
      </w:r>
      <w:r>
        <w:t>Appendix</w:t>
      </w:r>
      <w:r>
        <w:rPr>
          <w:spacing w:val="2"/>
        </w:rPr>
        <w:t xml:space="preserve"> </w:t>
      </w:r>
      <w:r>
        <w:t xml:space="preserve">C </w:t>
      </w:r>
      <w:r>
        <w:rPr>
          <w:spacing w:val="-1"/>
        </w:rPr>
        <w:t>for helpful</w:t>
      </w:r>
      <w:r>
        <w:t xml:space="preserve"> </w:t>
      </w:r>
      <w:r>
        <w:rPr>
          <w:spacing w:val="-1"/>
        </w:rPr>
        <w:t>guidelines.)</w:t>
      </w:r>
    </w:p>
    <w:p w:rsidR="00FB7CEB" w:rsidRDefault="00377C46" w:rsidP="00F11BC5">
      <w:pPr>
        <w:pStyle w:val="BodyText"/>
        <w:kinsoku w:val="0"/>
        <w:overflowPunct w:val="0"/>
        <w:spacing w:line="276" w:lineRule="auto"/>
        <w:ind w:left="0" w:right="647"/>
        <w:rPr>
          <w:spacing w:val="-1"/>
        </w:rPr>
      </w:pPr>
      <w:r>
        <w:rPr>
          <w:spacing w:val="-1"/>
        </w:rPr>
        <w:br w:type="page"/>
      </w: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0"/>
          <w:szCs w:val="20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0"/>
        <w:rPr>
          <w:sz w:val="28"/>
          <w:szCs w:val="28"/>
        </w:rPr>
      </w:pPr>
    </w:p>
    <w:p w:rsidR="00FB7CEB" w:rsidRDefault="00FB7CEB" w:rsidP="00F11BC5">
      <w:pPr>
        <w:pStyle w:val="BodyText"/>
        <w:kinsoku w:val="0"/>
        <w:overflowPunct w:val="0"/>
        <w:spacing w:line="276" w:lineRule="auto"/>
        <w:ind w:left="1814" w:right="1836"/>
        <w:jc w:val="center"/>
        <w:rPr>
          <w:sz w:val="20"/>
          <w:szCs w:val="20"/>
        </w:rPr>
      </w:pPr>
      <w:r>
        <w:rPr>
          <w:sz w:val="20"/>
          <w:szCs w:val="20"/>
        </w:rPr>
        <w:t>This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page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remains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blank.</w:t>
      </w:r>
    </w:p>
    <w:p w:rsidR="00F11BC5" w:rsidRDefault="00F11BC5" w:rsidP="00535547">
      <w:pPr>
        <w:pStyle w:val="BodyText"/>
        <w:kinsoku w:val="0"/>
        <w:overflowPunct w:val="0"/>
        <w:spacing w:line="276" w:lineRule="auto"/>
        <w:ind w:left="0" w:right="117"/>
        <w:jc w:val="right"/>
        <w:rPr>
          <w:spacing w:val="-1"/>
        </w:rPr>
      </w:pPr>
      <w:bookmarkStart w:id="6" w:name="008_A1_Form"/>
      <w:bookmarkStart w:id="7" w:name="008_A2_Form"/>
      <w:bookmarkStart w:id="8" w:name="008_A3_Form"/>
      <w:bookmarkStart w:id="9" w:name="009_B1_Form_-_election_of_Officers"/>
      <w:bookmarkStart w:id="10" w:name="APPENDIX_B_–_CONGREGATIONAL_MEETINGS"/>
      <w:bookmarkStart w:id="11" w:name="009_B2_Form_-_election_of_Pastor"/>
      <w:bookmarkStart w:id="12" w:name="010_-_1_-_Procedures_ROD"/>
      <w:bookmarkStart w:id="13" w:name="APPENDIX_C_--_JUDICIAL_MATTERS"/>
      <w:bookmarkStart w:id="14" w:name="Procedural_Checklist_for_PCA_BCO_Rules_o"/>
      <w:bookmarkStart w:id="15" w:name="010_-_2_-_Sessional_Judicial_Commissions"/>
      <w:bookmarkStart w:id="16" w:name="Sessional_Judicial_Commissions"/>
      <w:bookmarkStart w:id="17" w:name="L._Roy_Taylor"/>
      <w:bookmarkStart w:id="18" w:name="Stated_Clerk_of_the_General_Assembly,_PC"/>
      <w:bookmarkStart w:id="19" w:name="010_-_3_-_Procedures_for_a_Case_without_"/>
      <w:bookmarkStart w:id="20" w:name="010_-_3_-_C1_Form_-_Required_Statement_o"/>
      <w:bookmarkStart w:id="21" w:name="010-_3_-_C2_Form_-_Permission_form_for_a"/>
      <w:bookmarkStart w:id="22" w:name="011_Appendix_D"/>
      <w:bookmarkStart w:id="23" w:name="APPENDIX_D_–_COMMON_QUESTIONS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sectPr w:rsidR="00F11BC5" w:rsidSect="00535547">
      <w:footerReference w:type="default" r:id="rId20"/>
      <w:pgSz w:w="12240" w:h="15840" w:code="1"/>
      <w:pgMar w:top="1080" w:right="1728" w:bottom="1080" w:left="172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B89" w:rsidRDefault="003B6B89">
      <w:r>
        <w:separator/>
      </w:r>
    </w:p>
  </w:endnote>
  <w:endnote w:type="continuationSeparator" w:id="0">
    <w:p w:rsidR="003B6B89" w:rsidRDefault="003B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5B1" w:rsidRDefault="00EA05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5B1" w:rsidRDefault="00EA05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5B1" w:rsidRDefault="00EA05B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D2B" w:rsidRPr="00EA05B1" w:rsidRDefault="00EA05B1" w:rsidP="00EA05B1">
    <w:pPr>
      <w:tabs>
        <w:tab w:val="right" w:pos="8784"/>
      </w:tabs>
    </w:pPr>
    <w:r>
      <w:t>08/18</w:t>
    </w:r>
    <w:r w:rsidRPr="00EA05B1">
      <w:t xml:space="preserve"> </w:t>
    </w:r>
    <w:bookmarkStart w:id="24" w:name="_GoBack"/>
    <w:bookmarkEnd w:id="24"/>
    <w:r w:rsidRPr="00EA05B1"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B89" w:rsidRDefault="003B6B89">
      <w:r>
        <w:separator/>
      </w:r>
    </w:p>
  </w:footnote>
  <w:footnote w:type="continuationSeparator" w:id="0">
    <w:p w:rsidR="003B6B89" w:rsidRDefault="003B6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5B1" w:rsidRDefault="00EA05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D2B" w:rsidRDefault="00424D2B" w:rsidP="004B6574">
    <w:pPr>
      <w:pStyle w:val="Header"/>
      <w:jc w:val="right"/>
    </w:pPr>
    <w:r>
      <w:t>Clerk of Session Handbook</w:t>
    </w:r>
  </w:p>
  <w:p w:rsidR="00424D2B" w:rsidRDefault="00424D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5B1" w:rsidRDefault="00EA05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84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676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554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311" w:hanging="360"/>
      </w:pPr>
    </w:lvl>
    <w:lvl w:ilvl="5">
      <w:numFmt w:val="bullet"/>
      <w:lvlText w:val="•"/>
      <w:lvlJc w:val="left"/>
      <w:pPr>
        <w:ind w:left="5189" w:hanging="360"/>
      </w:pPr>
    </w:lvl>
    <w:lvl w:ilvl="6">
      <w:numFmt w:val="bullet"/>
      <w:lvlText w:val="•"/>
      <w:lvlJc w:val="left"/>
      <w:pPr>
        <w:ind w:left="6067" w:hanging="360"/>
      </w:pPr>
    </w:lvl>
    <w:lvl w:ilvl="7">
      <w:numFmt w:val="bullet"/>
      <w:lvlText w:val="•"/>
      <w:lvlJc w:val="left"/>
      <w:pPr>
        <w:ind w:left="6945" w:hanging="360"/>
      </w:pPr>
    </w:lvl>
    <w:lvl w:ilvl="8">
      <w:numFmt w:val="bullet"/>
      <w:lvlText w:val="•"/>
      <w:lvlJc w:val="left"/>
      <w:pPr>
        <w:ind w:left="7823" w:hanging="360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154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344" w:hanging="360"/>
      </w:pPr>
    </w:lvl>
    <w:lvl w:ilvl="2">
      <w:numFmt w:val="bullet"/>
      <w:lvlText w:val="•"/>
      <w:lvlJc w:val="left"/>
      <w:pPr>
        <w:ind w:left="3148" w:hanging="360"/>
      </w:pPr>
    </w:lvl>
    <w:lvl w:ilvl="3">
      <w:numFmt w:val="bullet"/>
      <w:lvlText w:val="•"/>
      <w:lvlJc w:val="left"/>
      <w:pPr>
        <w:ind w:left="3952" w:hanging="360"/>
      </w:pPr>
    </w:lvl>
    <w:lvl w:ilvl="4">
      <w:numFmt w:val="bullet"/>
      <w:lvlText w:val="•"/>
      <w:lvlJc w:val="left"/>
      <w:pPr>
        <w:ind w:left="4756" w:hanging="360"/>
      </w:pPr>
    </w:lvl>
    <w:lvl w:ilvl="5">
      <w:numFmt w:val="bullet"/>
      <w:lvlText w:val="•"/>
      <w:lvlJc w:val="left"/>
      <w:pPr>
        <w:ind w:left="5560" w:hanging="360"/>
      </w:pPr>
    </w:lvl>
    <w:lvl w:ilvl="6">
      <w:numFmt w:val="bullet"/>
      <w:lvlText w:val="•"/>
      <w:lvlJc w:val="left"/>
      <w:pPr>
        <w:ind w:left="6364" w:hanging="360"/>
      </w:pPr>
    </w:lvl>
    <w:lvl w:ilvl="7">
      <w:numFmt w:val="bullet"/>
      <w:lvlText w:val="•"/>
      <w:lvlJc w:val="left"/>
      <w:pPr>
        <w:ind w:left="7168" w:hanging="360"/>
      </w:pPr>
    </w:lvl>
    <w:lvl w:ilvl="8">
      <w:numFmt w:val="bullet"/>
      <w:lvlText w:val="•"/>
      <w:lvlJc w:val="left"/>
      <w:pPr>
        <w:ind w:left="7972" w:hanging="360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020" w:hanging="360"/>
      </w:pPr>
    </w:lvl>
    <w:lvl w:ilvl="2">
      <w:numFmt w:val="bullet"/>
      <w:lvlText w:val="•"/>
      <w:lvlJc w:val="left"/>
      <w:pPr>
        <w:ind w:left="2860" w:hanging="360"/>
      </w:pPr>
    </w:lvl>
    <w:lvl w:ilvl="3">
      <w:numFmt w:val="bullet"/>
      <w:lvlText w:val="•"/>
      <w:lvlJc w:val="left"/>
      <w:pPr>
        <w:ind w:left="3700" w:hanging="360"/>
      </w:pPr>
    </w:lvl>
    <w:lvl w:ilvl="4">
      <w:numFmt w:val="bullet"/>
      <w:lvlText w:val="•"/>
      <w:lvlJc w:val="left"/>
      <w:pPr>
        <w:ind w:left="4540" w:hanging="360"/>
      </w:pPr>
    </w:lvl>
    <w:lvl w:ilvl="5">
      <w:numFmt w:val="bullet"/>
      <w:lvlText w:val="•"/>
      <w:lvlJc w:val="left"/>
      <w:pPr>
        <w:ind w:left="5380" w:hanging="360"/>
      </w:pPr>
    </w:lvl>
    <w:lvl w:ilvl="6">
      <w:numFmt w:val="bullet"/>
      <w:lvlText w:val="•"/>
      <w:lvlJc w:val="left"/>
      <w:pPr>
        <w:ind w:left="6220" w:hanging="360"/>
      </w:pPr>
    </w:lvl>
    <w:lvl w:ilvl="7">
      <w:numFmt w:val="bullet"/>
      <w:lvlText w:val="•"/>
      <w:lvlJc w:val="left"/>
      <w:pPr>
        <w:ind w:left="7060" w:hanging="360"/>
      </w:pPr>
    </w:lvl>
    <w:lvl w:ilvl="8">
      <w:numFmt w:val="bullet"/>
      <w:lvlText w:val="•"/>
      <w:lvlJc w:val="left"/>
      <w:pPr>
        <w:ind w:left="7900" w:hanging="36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20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31" w:hanging="360"/>
      </w:pPr>
    </w:lvl>
    <w:lvl w:ilvl="3">
      <w:numFmt w:val="bullet"/>
      <w:lvlText w:val="•"/>
      <w:lvlJc w:val="left"/>
      <w:pPr>
        <w:ind w:left="3062" w:hanging="360"/>
      </w:pPr>
    </w:lvl>
    <w:lvl w:ilvl="4">
      <w:numFmt w:val="bullet"/>
      <w:lvlText w:val="•"/>
      <w:lvlJc w:val="left"/>
      <w:pPr>
        <w:ind w:left="3993" w:hanging="360"/>
      </w:pPr>
    </w:lvl>
    <w:lvl w:ilvl="5">
      <w:numFmt w:val="bullet"/>
      <w:lvlText w:val="•"/>
      <w:lvlJc w:val="left"/>
      <w:pPr>
        <w:ind w:left="4924" w:hanging="360"/>
      </w:pPr>
    </w:lvl>
    <w:lvl w:ilvl="6">
      <w:numFmt w:val="bullet"/>
      <w:lvlText w:val="•"/>
      <w:lvlJc w:val="left"/>
      <w:pPr>
        <w:ind w:left="5855" w:hanging="360"/>
      </w:pPr>
    </w:lvl>
    <w:lvl w:ilvl="7">
      <w:numFmt w:val="bullet"/>
      <w:lvlText w:val="•"/>
      <w:lvlJc w:val="left"/>
      <w:pPr>
        <w:ind w:left="6786" w:hanging="360"/>
      </w:pPr>
    </w:lvl>
    <w:lvl w:ilvl="8">
      <w:numFmt w:val="bullet"/>
      <w:lvlText w:val="•"/>
      <w:lvlJc w:val="left"/>
      <w:pPr>
        <w:ind w:left="7717" w:hanging="36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887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1756" w:hanging="360"/>
      </w:pPr>
    </w:lvl>
    <w:lvl w:ilvl="2">
      <w:numFmt w:val="bullet"/>
      <w:lvlText w:val="•"/>
      <w:lvlJc w:val="left"/>
      <w:pPr>
        <w:ind w:left="2625" w:hanging="360"/>
      </w:pPr>
    </w:lvl>
    <w:lvl w:ilvl="3">
      <w:numFmt w:val="bullet"/>
      <w:lvlText w:val="•"/>
      <w:lvlJc w:val="left"/>
      <w:pPr>
        <w:ind w:left="3495" w:hanging="360"/>
      </w:pPr>
    </w:lvl>
    <w:lvl w:ilvl="4">
      <w:numFmt w:val="bullet"/>
      <w:lvlText w:val="•"/>
      <w:lvlJc w:val="left"/>
      <w:pPr>
        <w:ind w:left="4364" w:hanging="360"/>
      </w:pPr>
    </w:lvl>
    <w:lvl w:ilvl="5">
      <w:numFmt w:val="bullet"/>
      <w:lvlText w:val="•"/>
      <w:lvlJc w:val="left"/>
      <w:pPr>
        <w:ind w:left="5233" w:hanging="360"/>
      </w:pPr>
    </w:lvl>
    <w:lvl w:ilvl="6">
      <w:numFmt w:val="bullet"/>
      <w:lvlText w:val="•"/>
      <w:lvlJc w:val="left"/>
      <w:pPr>
        <w:ind w:left="6102" w:hanging="360"/>
      </w:pPr>
    </w:lvl>
    <w:lvl w:ilvl="7">
      <w:numFmt w:val="bullet"/>
      <w:lvlText w:val="•"/>
      <w:lvlJc w:val="left"/>
      <w:pPr>
        <w:ind w:left="6972" w:hanging="360"/>
      </w:pPr>
    </w:lvl>
    <w:lvl w:ilvl="8">
      <w:numFmt w:val="bullet"/>
      <w:lvlText w:val="•"/>
      <w:lvlJc w:val="left"/>
      <w:pPr>
        <w:ind w:left="7841" w:hanging="360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3192" w:hanging="360"/>
      </w:pPr>
    </w:lvl>
    <w:lvl w:ilvl="4">
      <w:numFmt w:val="bullet"/>
      <w:lvlText w:val="•"/>
      <w:lvlJc w:val="left"/>
      <w:pPr>
        <w:ind w:left="4105" w:hanging="360"/>
      </w:pPr>
    </w:lvl>
    <w:lvl w:ilvl="5">
      <w:numFmt w:val="bullet"/>
      <w:lvlText w:val="•"/>
      <w:lvlJc w:val="left"/>
      <w:pPr>
        <w:ind w:left="5017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842" w:hanging="360"/>
      </w:pPr>
    </w:lvl>
    <w:lvl w:ilvl="8">
      <w:numFmt w:val="bullet"/>
      <w:lvlText w:val="•"/>
      <w:lvlJc w:val="left"/>
      <w:pPr>
        <w:ind w:left="7755" w:hanging="360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1260" w:hanging="4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2094" w:hanging="420"/>
      </w:pPr>
    </w:lvl>
    <w:lvl w:ilvl="2">
      <w:numFmt w:val="bullet"/>
      <w:lvlText w:val="•"/>
      <w:lvlJc w:val="left"/>
      <w:pPr>
        <w:ind w:left="2928" w:hanging="420"/>
      </w:pPr>
    </w:lvl>
    <w:lvl w:ilvl="3">
      <w:numFmt w:val="bullet"/>
      <w:lvlText w:val="•"/>
      <w:lvlJc w:val="left"/>
      <w:pPr>
        <w:ind w:left="3762" w:hanging="420"/>
      </w:pPr>
    </w:lvl>
    <w:lvl w:ilvl="4">
      <w:numFmt w:val="bullet"/>
      <w:lvlText w:val="•"/>
      <w:lvlJc w:val="left"/>
      <w:pPr>
        <w:ind w:left="4596" w:hanging="420"/>
      </w:pPr>
    </w:lvl>
    <w:lvl w:ilvl="5">
      <w:numFmt w:val="bullet"/>
      <w:lvlText w:val="•"/>
      <w:lvlJc w:val="left"/>
      <w:pPr>
        <w:ind w:left="5430" w:hanging="420"/>
      </w:pPr>
    </w:lvl>
    <w:lvl w:ilvl="6">
      <w:numFmt w:val="bullet"/>
      <w:lvlText w:val="•"/>
      <w:lvlJc w:val="left"/>
      <w:pPr>
        <w:ind w:left="6264" w:hanging="420"/>
      </w:pPr>
    </w:lvl>
    <w:lvl w:ilvl="7">
      <w:numFmt w:val="bullet"/>
      <w:lvlText w:val="•"/>
      <w:lvlJc w:val="left"/>
      <w:pPr>
        <w:ind w:left="7098" w:hanging="420"/>
      </w:pPr>
    </w:lvl>
    <w:lvl w:ilvl="8">
      <w:numFmt w:val="bullet"/>
      <w:lvlText w:val="•"/>
      <w:lvlJc w:val="left"/>
      <w:pPr>
        <w:ind w:left="7932" w:hanging="420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8" w15:restartNumberingAfterBreak="0">
    <w:nsid w:val="0000040A"/>
    <w:multiLevelType w:val="multilevel"/>
    <w:tmpl w:val="0000088D"/>
    <w:lvl w:ilvl="0">
      <w:start w:val="9"/>
      <w:numFmt w:val="decimal"/>
      <w:lvlText w:val="%1."/>
      <w:lvlJc w:val="left"/>
      <w:pPr>
        <w:ind w:left="82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448" w:hanging="360"/>
      </w:pPr>
    </w:lvl>
    <w:lvl w:ilvl="4">
      <w:numFmt w:val="bullet"/>
      <w:lvlText w:val="•"/>
      <w:lvlJc w:val="left"/>
      <w:pPr>
        <w:ind w:left="4324" w:hanging="360"/>
      </w:pPr>
    </w:lvl>
    <w:lvl w:ilvl="5">
      <w:numFmt w:val="bullet"/>
      <w:lvlText w:val="•"/>
      <w:lvlJc w:val="left"/>
      <w:pPr>
        <w:ind w:left="5200" w:hanging="360"/>
      </w:pPr>
    </w:lvl>
    <w:lvl w:ilvl="6">
      <w:numFmt w:val="bullet"/>
      <w:lvlText w:val="•"/>
      <w:lvlJc w:val="left"/>
      <w:pPr>
        <w:ind w:left="6076" w:hanging="360"/>
      </w:pPr>
    </w:lvl>
    <w:lvl w:ilvl="7">
      <w:numFmt w:val="bullet"/>
      <w:lvlText w:val="•"/>
      <w:lvlJc w:val="left"/>
      <w:pPr>
        <w:ind w:left="6952" w:hanging="360"/>
      </w:pPr>
    </w:lvl>
    <w:lvl w:ilvl="8">
      <w:numFmt w:val="bullet"/>
      <w:lvlText w:val="•"/>
      <w:lvlJc w:val="left"/>
      <w:pPr>
        <w:ind w:left="7828" w:hanging="360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4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84" w:hanging="360"/>
      </w:pPr>
    </w:lvl>
    <w:lvl w:ilvl="3">
      <w:numFmt w:val="bullet"/>
      <w:lvlText w:val="•"/>
      <w:lvlJc w:val="left"/>
      <w:pPr>
        <w:ind w:left="3196" w:hanging="360"/>
      </w:pPr>
    </w:lvl>
    <w:lvl w:ilvl="4">
      <w:numFmt w:val="bullet"/>
      <w:lvlText w:val="•"/>
      <w:lvlJc w:val="left"/>
      <w:pPr>
        <w:ind w:left="4108" w:hanging="360"/>
      </w:pPr>
    </w:lvl>
    <w:lvl w:ilvl="5">
      <w:numFmt w:val="bullet"/>
      <w:lvlText w:val="•"/>
      <w:lvlJc w:val="left"/>
      <w:pPr>
        <w:ind w:left="5020" w:hanging="360"/>
      </w:pPr>
    </w:lvl>
    <w:lvl w:ilvl="6">
      <w:numFmt w:val="bullet"/>
      <w:lvlText w:val="•"/>
      <w:lvlJc w:val="left"/>
      <w:pPr>
        <w:ind w:left="5932" w:hanging="360"/>
      </w:pPr>
    </w:lvl>
    <w:lvl w:ilvl="7">
      <w:numFmt w:val="bullet"/>
      <w:lvlText w:val="•"/>
      <w:lvlJc w:val="left"/>
      <w:pPr>
        <w:ind w:left="6844" w:hanging="360"/>
      </w:pPr>
    </w:lvl>
    <w:lvl w:ilvl="8">
      <w:numFmt w:val="bullet"/>
      <w:lvlText w:val="•"/>
      <w:lvlJc w:val="left"/>
      <w:pPr>
        <w:ind w:left="7756" w:hanging="360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551" w:hanging="3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"/>
      <w:lvlJc w:val="left"/>
      <w:pPr>
        <w:ind w:left="840" w:hanging="360"/>
      </w:pPr>
      <w:rPr>
        <w:rFonts w:ascii="Wingdings" w:hAnsi="Wingdings"/>
        <w:b w:val="0"/>
        <w:sz w:val="24"/>
      </w:rPr>
    </w:lvl>
    <w:lvl w:ilvl="2">
      <w:numFmt w:val="bullet"/>
      <w:lvlText w:val=""/>
      <w:lvlJc w:val="left"/>
      <w:pPr>
        <w:ind w:left="940" w:hanging="360"/>
      </w:pPr>
      <w:rPr>
        <w:rFonts w:ascii="Wingdings" w:hAnsi="Wingdings"/>
        <w:b w:val="0"/>
        <w:sz w:val="24"/>
      </w:rPr>
    </w:lvl>
    <w:lvl w:ilvl="3">
      <w:numFmt w:val="bullet"/>
      <w:lvlText w:val="•"/>
      <w:lvlJc w:val="left"/>
      <w:pPr>
        <w:ind w:left="3409" w:hanging="360"/>
      </w:pPr>
    </w:lvl>
    <w:lvl w:ilvl="4">
      <w:numFmt w:val="bullet"/>
      <w:lvlText w:val="•"/>
      <w:lvlJc w:val="left"/>
      <w:pPr>
        <w:ind w:left="4380" w:hanging="360"/>
      </w:pPr>
    </w:lvl>
    <w:lvl w:ilvl="5">
      <w:numFmt w:val="bullet"/>
      <w:lvlText w:val="•"/>
      <w:lvlJc w:val="left"/>
      <w:pPr>
        <w:ind w:left="5246" w:hanging="360"/>
      </w:pPr>
    </w:lvl>
    <w:lvl w:ilvl="6">
      <w:numFmt w:val="bullet"/>
      <w:lvlText w:val="•"/>
      <w:lvlJc w:val="left"/>
      <w:pPr>
        <w:ind w:left="6113" w:hanging="360"/>
      </w:pPr>
    </w:lvl>
    <w:lvl w:ilvl="7">
      <w:numFmt w:val="bullet"/>
      <w:lvlText w:val="•"/>
      <w:lvlJc w:val="left"/>
      <w:pPr>
        <w:ind w:left="6980" w:hanging="360"/>
      </w:pPr>
    </w:lvl>
    <w:lvl w:ilvl="8">
      <w:numFmt w:val="bullet"/>
      <w:lvlText w:val="•"/>
      <w:lvlJc w:val="left"/>
      <w:pPr>
        <w:ind w:left="7846" w:hanging="360"/>
      </w:pPr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lowerLetter"/>
      <w:lvlText w:val="%1."/>
      <w:lvlJc w:val="left"/>
      <w:pPr>
        <w:ind w:left="819" w:hanging="360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63" w:hanging="360"/>
      </w:pPr>
    </w:lvl>
    <w:lvl w:ilvl="2">
      <w:numFmt w:val="bullet"/>
      <w:lvlText w:val="•"/>
      <w:lvlJc w:val="left"/>
      <w:pPr>
        <w:ind w:left="1707" w:hanging="360"/>
      </w:pPr>
    </w:lvl>
    <w:lvl w:ilvl="3">
      <w:numFmt w:val="bullet"/>
      <w:lvlText w:val="•"/>
      <w:lvlJc w:val="left"/>
      <w:pPr>
        <w:ind w:left="2151" w:hanging="360"/>
      </w:pPr>
    </w:lvl>
    <w:lvl w:ilvl="4">
      <w:numFmt w:val="bullet"/>
      <w:lvlText w:val="•"/>
      <w:lvlJc w:val="left"/>
      <w:pPr>
        <w:ind w:left="2595" w:hanging="360"/>
      </w:pPr>
    </w:lvl>
    <w:lvl w:ilvl="5">
      <w:numFmt w:val="bullet"/>
      <w:lvlText w:val="•"/>
      <w:lvlJc w:val="left"/>
      <w:pPr>
        <w:ind w:left="3039" w:hanging="360"/>
      </w:pPr>
    </w:lvl>
    <w:lvl w:ilvl="6">
      <w:numFmt w:val="bullet"/>
      <w:lvlText w:val="•"/>
      <w:lvlJc w:val="left"/>
      <w:pPr>
        <w:ind w:left="3483" w:hanging="360"/>
      </w:pPr>
    </w:lvl>
    <w:lvl w:ilvl="7">
      <w:numFmt w:val="bullet"/>
      <w:lvlText w:val="•"/>
      <w:lvlJc w:val="left"/>
      <w:pPr>
        <w:ind w:left="3927" w:hanging="360"/>
      </w:pPr>
    </w:lvl>
    <w:lvl w:ilvl="8">
      <w:numFmt w:val="bullet"/>
      <w:lvlText w:val="•"/>
      <w:lvlJc w:val="left"/>
      <w:pPr>
        <w:ind w:left="4371" w:hanging="360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"/>
      <w:lvlJc w:val="left"/>
      <w:pPr>
        <w:ind w:left="460"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840" w:hanging="360"/>
      </w:pPr>
    </w:lvl>
    <w:lvl w:ilvl="2">
      <w:numFmt w:val="bullet"/>
      <w:lvlText w:val="•"/>
      <w:lvlJc w:val="left"/>
      <w:pPr>
        <w:ind w:left="1221" w:hanging="360"/>
      </w:pPr>
    </w:lvl>
    <w:lvl w:ilvl="3">
      <w:numFmt w:val="bullet"/>
      <w:lvlText w:val="•"/>
      <w:lvlJc w:val="left"/>
      <w:pPr>
        <w:ind w:left="1602" w:hanging="360"/>
      </w:pPr>
    </w:lvl>
    <w:lvl w:ilvl="4">
      <w:numFmt w:val="bullet"/>
      <w:lvlText w:val="•"/>
      <w:lvlJc w:val="left"/>
      <w:pPr>
        <w:ind w:left="1983" w:hanging="360"/>
      </w:pPr>
    </w:lvl>
    <w:lvl w:ilvl="5">
      <w:numFmt w:val="bullet"/>
      <w:lvlText w:val="•"/>
      <w:lvlJc w:val="left"/>
      <w:pPr>
        <w:ind w:left="2364" w:hanging="360"/>
      </w:pPr>
    </w:lvl>
    <w:lvl w:ilvl="6">
      <w:numFmt w:val="bullet"/>
      <w:lvlText w:val="•"/>
      <w:lvlJc w:val="left"/>
      <w:pPr>
        <w:ind w:left="2745" w:hanging="360"/>
      </w:pPr>
    </w:lvl>
    <w:lvl w:ilvl="7">
      <w:numFmt w:val="bullet"/>
      <w:lvlText w:val="•"/>
      <w:lvlJc w:val="left"/>
      <w:pPr>
        <w:ind w:left="3126" w:hanging="360"/>
      </w:pPr>
    </w:lvl>
    <w:lvl w:ilvl="8">
      <w:numFmt w:val="bullet"/>
      <w:lvlText w:val="•"/>
      <w:lvlJc w:val="left"/>
      <w:pPr>
        <w:ind w:left="3506" w:hanging="360"/>
      </w:pPr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180" w:hanging="360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2113" w:hanging="360"/>
      </w:pPr>
    </w:lvl>
    <w:lvl w:ilvl="3">
      <w:numFmt w:val="bullet"/>
      <w:lvlText w:val="•"/>
      <w:lvlJc w:val="left"/>
      <w:pPr>
        <w:ind w:left="3046" w:hanging="360"/>
      </w:pPr>
    </w:lvl>
    <w:lvl w:ilvl="4">
      <w:numFmt w:val="bullet"/>
      <w:lvlText w:val="•"/>
      <w:lvlJc w:val="left"/>
      <w:pPr>
        <w:ind w:left="3980" w:hanging="360"/>
      </w:pPr>
    </w:lvl>
    <w:lvl w:ilvl="5">
      <w:numFmt w:val="bullet"/>
      <w:lvlText w:val="•"/>
      <w:lvlJc w:val="left"/>
      <w:pPr>
        <w:ind w:left="4913" w:hanging="360"/>
      </w:pPr>
    </w:lvl>
    <w:lvl w:ilvl="6">
      <w:numFmt w:val="bullet"/>
      <w:lvlText w:val="•"/>
      <w:lvlJc w:val="left"/>
      <w:pPr>
        <w:ind w:left="5846" w:hanging="360"/>
      </w:pPr>
    </w:lvl>
    <w:lvl w:ilvl="7">
      <w:numFmt w:val="bullet"/>
      <w:lvlText w:val="•"/>
      <w:lvlJc w:val="left"/>
      <w:pPr>
        <w:ind w:left="6780" w:hanging="360"/>
      </w:pPr>
    </w:lvl>
    <w:lvl w:ilvl="8">
      <w:numFmt w:val="bullet"/>
      <w:lvlText w:val="•"/>
      <w:lvlJc w:val="left"/>
      <w:pPr>
        <w:ind w:left="7713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riscilla Lowrey">
    <w15:presenceInfo w15:providerId="AD" w15:userId="S-1-5-21-822956630-274599101-99485923-13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31A"/>
    <w:rsid w:val="00027341"/>
    <w:rsid w:val="0005653F"/>
    <w:rsid w:val="00072E20"/>
    <w:rsid w:val="000A67B3"/>
    <w:rsid w:val="00212481"/>
    <w:rsid w:val="002174CB"/>
    <w:rsid w:val="00233603"/>
    <w:rsid w:val="002356B7"/>
    <w:rsid w:val="002763B6"/>
    <w:rsid w:val="002C377F"/>
    <w:rsid w:val="002D012C"/>
    <w:rsid w:val="00336845"/>
    <w:rsid w:val="00377C46"/>
    <w:rsid w:val="0039337A"/>
    <w:rsid w:val="003B42E3"/>
    <w:rsid w:val="003B6B89"/>
    <w:rsid w:val="00424D2B"/>
    <w:rsid w:val="004A6086"/>
    <w:rsid w:val="004B6574"/>
    <w:rsid w:val="004C1543"/>
    <w:rsid w:val="004D613C"/>
    <w:rsid w:val="00517339"/>
    <w:rsid w:val="00534B58"/>
    <w:rsid w:val="00535547"/>
    <w:rsid w:val="00544279"/>
    <w:rsid w:val="00561FB5"/>
    <w:rsid w:val="00570481"/>
    <w:rsid w:val="00587041"/>
    <w:rsid w:val="005A27AF"/>
    <w:rsid w:val="005A6EC1"/>
    <w:rsid w:val="005E7399"/>
    <w:rsid w:val="0060234D"/>
    <w:rsid w:val="00690B95"/>
    <w:rsid w:val="00692D22"/>
    <w:rsid w:val="006C37E3"/>
    <w:rsid w:val="006D233C"/>
    <w:rsid w:val="006D7BC2"/>
    <w:rsid w:val="006E2FC1"/>
    <w:rsid w:val="00731A6C"/>
    <w:rsid w:val="0075481C"/>
    <w:rsid w:val="007B4125"/>
    <w:rsid w:val="007B5F48"/>
    <w:rsid w:val="007C6F60"/>
    <w:rsid w:val="007F7CC8"/>
    <w:rsid w:val="00813658"/>
    <w:rsid w:val="00866B9A"/>
    <w:rsid w:val="00880430"/>
    <w:rsid w:val="008C6400"/>
    <w:rsid w:val="008D17E1"/>
    <w:rsid w:val="008F628B"/>
    <w:rsid w:val="0090678A"/>
    <w:rsid w:val="00917141"/>
    <w:rsid w:val="009414DB"/>
    <w:rsid w:val="0098311A"/>
    <w:rsid w:val="009F6D78"/>
    <w:rsid w:val="00A173C5"/>
    <w:rsid w:val="00A3011D"/>
    <w:rsid w:val="00A32084"/>
    <w:rsid w:val="00A37955"/>
    <w:rsid w:val="00A47A82"/>
    <w:rsid w:val="00A72E4F"/>
    <w:rsid w:val="00A927BF"/>
    <w:rsid w:val="00AD1A8F"/>
    <w:rsid w:val="00AD3D84"/>
    <w:rsid w:val="00AD3D88"/>
    <w:rsid w:val="00B03226"/>
    <w:rsid w:val="00B53C92"/>
    <w:rsid w:val="00B76201"/>
    <w:rsid w:val="00B924AF"/>
    <w:rsid w:val="00C4123B"/>
    <w:rsid w:val="00C54B3E"/>
    <w:rsid w:val="00C82364"/>
    <w:rsid w:val="00CA0715"/>
    <w:rsid w:val="00CA6C00"/>
    <w:rsid w:val="00CD3905"/>
    <w:rsid w:val="00D04740"/>
    <w:rsid w:val="00D223B4"/>
    <w:rsid w:val="00D23250"/>
    <w:rsid w:val="00D4440D"/>
    <w:rsid w:val="00D73A8E"/>
    <w:rsid w:val="00DA4EB1"/>
    <w:rsid w:val="00DA7124"/>
    <w:rsid w:val="00DB3FD6"/>
    <w:rsid w:val="00DE147A"/>
    <w:rsid w:val="00E75C28"/>
    <w:rsid w:val="00E972C2"/>
    <w:rsid w:val="00EA05B1"/>
    <w:rsid w:val="00EB6F06"/>
    <w:rsid w:val="00ED4B4D"/>
    <w:rsid w:val="00EF5D33"/>
    <w:rsid w:val="00F0531A"/>
    <w:rsid w:val="00F11BC5"/>
    <w:rsid w:val="00F3026A"/>
    <w:rsid w:val="00F359AD"/>
    <w:rsid w:val="00F42430"/>
    <w:rsid w:val="00F860D0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00674A"/>
  <w14:defaultImageDpi w14:val="0"/>
  <w15:docId w15:val="{6C042288-8297-44FE-9398-1780DFE0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37"/>
      <w:ind w:left="181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ind w:left="820"/>
    </w:pPr>
  </w:style>
  <w:style w:type="character" w:customStyle="1" w:styleId="BodyTextChar">
    <w:name w:val="Body Text Char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053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F053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57048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04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57048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A47A8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3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pcarbi.org/wp-content/uploads/2014/09/RBICallPackage17-2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pcaac.org/get-involved/pastor-search-information/churches-seeking-a-pasto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caac.org/get-involved/pastor-search-information/churches-seeking-a-pastor/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pcabookstore.com/c-112-certificates-forms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pcarbi.org/wp-content/uploads/2014/09/RBICallPackage17-2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DFC8F-E1CA-48CA-8B74-E4B0EC9D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18</Pages>
  <Words>3294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Potter</dc:creator>
  <cp:keywords/>
  <dc:description/>
  <cp:lastModifiedBy>Priscilla Lowrey</cp:lastModifiedBy>
  <cp:revision>18</cp:revision>
  <dcterms:created xsi:type="dcterms:W3CDTF">2018-08-07T21:30:00Z</dcterms:created>
  <dcterms:modified xsi:type="dcterms:W3CDTF">2018-08-10T16:10:00Z</dcterms:modified>
</cp:coreProperties>
</file>